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06C4" w14:textId="77777777" w:rsidR="005155E3" w:rsidRPr="00FC0469" w:rsidRDefault="005155E3" w:rsidP="00452B8E">
      <w:pPr>
        <w:pStyle w:val="Heading1"/>
        <w:adjustRightInd w:val="0"/>
        <w:snapToGrid w:val="0"/>
        <w:spacing w:before="0" w:line="240" w:lineRule="auto"/>
        <w:jc w:val="center"/>
        <w:rPr>
          <w:rFonts w:ascii="Calibri" w:hAnsi="Calibri" w:cs="Calibri"/>
          <w:sz w:val="24"/>
          <w:szCs w:val="24"/>
          <w:lang w:val="en-NZ"/>
        </w:rPr>
      </w:pPr>
      <w:bookmarkStart w:id="0" w:name="_Hlk84426484"/>
      <w:r w:rsidRPr="00FC0469">
        <w:rPr>
          <w:rFonts w:ascii="Calibri" w:hAnsi="Calibri" w:cs="Calibri"/>
          <w:noProof/>
          <w:sz w:val="24"/>
          <w:szCs w:val="24"/>
        </w:rPr>
        <w:drawing>
          <wp:inline distT="0" distB="0" distL="0" distR="0" wp14:anchorId="62368ECE" wp14:editId="62116514">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2BE28815" w14:textId="77777777" w:rsidR="002B25D2" w:rsidRPr="00FC0469" w:rsidRDefault="002B25D2" w:rsidP="00452B8E">
      <w:pPr>
        <w:adjustRightInd w:val="0"/>
        <w:snapToGrid w:val="0"/>
        <w:spacing w:after="0" w:line="240" w:lineRule="auto"/>
        <w:jc w:val="center"/>
        <w:rPr>
          <w:rFonts w:ascii="Calibri" w:hAnsi="Calibri" w:cs="Calibri"/>
          <w:b/>
          <w:sz w:val="24"/>
          <w:szCs w:val="24"/>
          <w:lang w:val="en-NZ"/>
        </w:rPr>
      </w:pPr>
      <w:r w:rsidRPr="00FC0469">
        <w:rPr>
          <w:rFonts w:ascii="Calibri" w:hAnsi="Calibri" w:cs="Calibri"/>
          <w:b/>
          <w:sz w:val="24"/>
          <w:szCs w:val="24"/>
          <w:lang w:val="en-NZ"/>
        </w:rPr>
        <w:t xml:space="preserve">NORTHERN COMMITTEE </w:t>
      </w:r>
    </w:p>
    <w:p w14:paraId="2C8B6645" w14:textId="77777777" w:rsidR="002B25D2" w:rsidRPr="00FC0469" w:rsidRDefault="002B25D2" w:rsidP="00452B8E">
      <w:pPr>
        <w:adjustRightInd w:val="0"/>
        <w:snapToGrid w:val="0"/>
        <w:spacing w:after="0" w:line="240" w:lineRule="auto"/>
        <w:jc w:val="center"/>
        <w:rPr>
          <w:rFonts w:ascii="Calibri" w:hAnsi="Calibri" w:cs="Calibri"/>
          <w:b/>
          <w:sz w:val="24"/>
          <w:szCs w:val="24"/>
          <w:lang w:val="en-NZ"/>
        </w:rPr>
      </w:pPr>
      <w:r w:rsidRPr="00FC0469">
        <w:rPr>
          <w:rFonts w:ascii="Calibri" w:hAnsi="Calibri" w:cs="Calibri"/>
          <w:b/>
          <w:sz w:val="24"/>
          <w:szCs w:val="24"/>
          <w:lang w:val="en-NZ" w:eastAsia="ko-KR"/>
        </w:rPr>
        <w:t>Twenty-First</w:t>
      </w:r>
      <w:r w:rsidRPr="00FC0469">
        <w:rPr>
          <w:rFonts w:ascii="Calibri" w:hAnsi="Calibri" w:cs="Calibri"/>
          <w:b/>
          <w:sz w:val="24"/>
          <w:szCs w:val="24"/>
          <w:lang w:val="en-NZ"/>
        </w:rPr>
        <w:t xml:space="preserve"> Regular Session</w:t>
      </w:r>
    </w:p>
    <w:p w14:paraId="7ADF3A55"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p>
    <w:p w14:paraId="60CDC3D7"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r w:rsidRPr="00FC0469">
        <w:rPr>
          <w:rFonts w:ascii="Calibri" w:hAnsi="Calibri" w:cs="Calibri"/>
          <w:sz w:val="24"/>
          <w:szCs w:val="24"/>
          <w:lang w:val="en-NZ" w:eastAsia="ko-KR"/>
        </w:rPr>
        <w:t>14</w:t>
      </w:r>
      <w:r w:rsidRPr="00FC0469">
        <w:rPr>
          <w:rFonts w:ascii="Calibri" w:hAnsi="Calibri" w:cs="Calibri"/>
          <w:sz w:val="24"/>
          <w:szCs w:val="24"/>
          <w:lang w:val="en-NZ"/>
        </w:rPr>
        <w:t xml:space="preserve"> –</w:t>
      </w:r>
      <w:r w:rsidRPr="00FC0469">
        <w:rPr>
          <w:rFonts w:ascii="Calibri" w:hAnsi="Calibri" w:cs="Calibri"/>
          <w:sz w:val="24"/>
          <w:szCs w:val="24"/>
          <w:lang w:val="en-NZ" w:eastAsia="ko-KR"/>
        </w:rPr>
        <w:t xml:space="preserve"> 15</w:t>
      </w:r>
      <w:r w:rsidRPr="00FC0469">
        <w:rPr>
          <w:rFonts w:ascii="Calibri" w:hAnsi="Calibri" w:cs="Calibri"/>
          <w:sz w:val="24"/>
          <w:szCs w:val="24"/>
          <w:lang w:val="en-NZ"/>
        </w:rPr>
        <w:t xml:space="preserve"> July 202</w:t>
      </w:r>
      <w:r w:rsidRPr="00FC0469">
        <w:rPr>
          <w:rFonts w:ascii="Calibri" w:hAnsi="Calibri" w:cs="Calibri"/>
          <w:sz w:val="24"/>
          <w:szCs w:val="24"/>
          <w:lang w:val="en-NZ" w:eastAsia="ko-KR"/>
        </w:rPr>
        <w:t>5</w:t>
      </w:r>
    </w:p>
    <w:p w14:paraId="50DEFDC6"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r w:rsidRPr="00FC0469">
        <w:rPr>
          <w:rFonts w:ascii="Calibri" w:hAnsi="Calibri" w:cs="Calibri"/>
          <w:sz w:val="24"/>
          <w:szCs w:val="24"/>
          <w:lang w:val="en-NZ" w:eastAsia="ko-KR"/>
        </w:rPr>
        <w:t>Toyama, Japan (Hybrid)</w:t>
      </w:r>
    </w:p>
    <w:p w14:paraId="69ABF008" w14:textId="6E0CCDF6" w:rsidR="004763B4" w:rsidRPr="00FC0469" w:rsidRDefault="004763B4" w:rsidP="00452B8E">
      <w:pPr>
        <w:pStyle w:val="BodyText"/>
        <w:pBdr>
          <w:top w:val="single" w:sz="18" w:space="1" w:color="auto"/>
          <w:bottom w:val="single" w:sz="18" w:space="1" w:color="auto"/>
        </w:pBdr>
        <w:adjustRightInd w:val="0"/>
        <w:snapToGrid w:val="0"/>
        <w:rPr>
          <w:rFonts w:ascii="Calibri" w:eastAsiaTheme="minorEastAsia" w:hAnsi="Calibri" w:cs="Calibri"/>
          <w:b/>
          <w:lang w:val="en-NZ" w:eastAsia="ko-KR"/>
        </w:rPr>
      </w:pPr>
      <w:r w:rsidRPr="00FC0469">
        <w:rPr>
          <w:rFonts w:ascii="Calibri" w:eastAsia="MS Mincho" w:hAnsi="Calibri" w:cs="Calibri"/>
          <w:b/>
          <w:lang w:val="en-NZ" w:eastAsia="ja-JP"/>
        </w:rPr>
        <w:t xml:space="preserve">Updated information on North Pacific albacore </w:t>
      </w:r>
      <w:r w:rsidRPr="00FC0469">
        <w:rPr>
          <w:rFonts w:ascii="Calibri" w:eastAsiaTheme="minorEastAsia" w:hAnsi="Calibri" w:cs="Calibri"/>
          <w:b/>
          <w:lang w:val="en-NZ" w:eastAsia="ko-KR"/>
        </w:rPr>
        <w:t xml:space="preserve">fishing </w:t>
      </w:r>
      <w:r w:rsidRPr="00FC0469">
        <w:rPr>
          <w:rFonts w:ascii="Calibri" w:eastAsia="MS Mincho" w:hAnsi="Calibri" w:cs="Calibri"/>
          <w:b/>
          <w:lang w:val="en-NZ" w:eastAsia="ja-JP"/>
        </w:rPr>
        <w:t>effort</w:t>
      </w:r>
      <w:ins w:id="1" w:author="SungKwon Soh" w:date="2025-06-26T15:09:00Z" w16du:dateUtc="2025-06-26T06:09:00Z">
        <w:r w:rsidR="00292D96">
          <w:rPr>
            <w:rStyle w:val="FootnoteReference"/>
            <w:rFonts w:ascii="Calibri" w:eastAsia="MS Mincho" w:hAnsi="Calibri" w:cs="Calibri"/>
            <w:b/>
            <w:lang w:val="en-NZ" w:eastAsia="ja-JP"/>
          </w:rPr>
          <w:footnoteReference w:id="1"/>
        </w:r>
      </w:ins>
    </w:p>
    <w:p w14:paraId="042450FB" w14:textId="77777777" w:rsidR="004763B4" w:rsidRPr="00FC0469" w:rsidRDefault="004763B4" w:rsidP="00452B8E">
      <w:pPr>
        <w:pStyle w:val="BodyText"/>
        <w:pBdr>
          <w:top w:val="single" w:sz="18" w:space="1" w:color="auto"/>
          <w:bottom w:val="single" w:sz="18" w:space="1" w:color="auto"/>
        </w:pBdr>
        <w:adjustRightInd w:val="0"/>
        <w:snapToGrid w:val="0"/>
        <w:rPr>
          <w:rFonts w:ascii="Calibri" w:eastAsiaTheme="minorEastAsia" w:hAnsi="Calibri" w:cs="Calibri"/>
          <w:bCs/>
          <w:lang w:val="en-NZ" w:eastAsia="ko-KR"/>
        </w:rPr>
      </w:pPr>
      <w:r w:rsidRPr="00FC0469">
        <w:rPr>
          <w:rFonts w:ascii="Calibri" w:eastAsiaTheme="minorEastAsia" w:hAnsi="Calibri" w:cs="Calibri"/>
          <w:bCs/>
          <w:lang w:val="en-NZ" w:eastAsia="ko-KR"/>
        </w:rPr>
        <w:t>(Reference: Attachment C/Annex A in NC7 Summary Report)</w:t>
      </w:r>
    </w:p>
    <w:p w14:paraId="562E926A" w14:textId="57B2544B" w:rsidR="003F7F4B" w:rsidRPr="00FC0469" w:rsidRDefault="004763B4" w:rsidP="00452B8E">
      <w:pPr>
        <w:adjustRightInd w:val="0"/>
        <w:snapToGrid w:val="0"/>
        <w:spacing w:after="0" w:line="240" w:lineRule="auto"/>
        <w:jc w:val="right"/>
        <w:rPr>
          <w:rFonts w:ascii="Calibri" w:hAnsi="Calibri" w:cs="Calibri"/>
          <w:b/>
          <w:sz w:val="24"/>
          <w:szCs w:val="24"/>
          <w:lang w:val="en-NZ" w:eastAsia="ko-KR"/>
        </w:rPr>
      </w:pPr>
      <w:r w:rsidRPr="00FC0469">
        <w:rPr>
          <w:rFonts w:ascii="Calibri" w:eastAsia="MS Mincho" w:hAnsi="Calibri" w:cs="Calibri"/>
          <w:b/>
          <w:sz w:val="24"/>
          <w:szCs w:val="24"/>
          <w:lang w:val="en-NZ"/>
        </w:rPr>
        <w:t>WCPFC-NC</w:t>
      </w:r>
      <w:r w:rsidR="005155E3" w:rsidRPr="00FC0469">
        <w:rPr>
          <w:rFonts w:ascii="Calibri" w:hAnsi="Calibri" w:cs="Calibri"/>
          <w:b/>
          <w:sz w:val="24"/>
          <w:szCs w:val="24"/>
          <w:lang w:val="en-NZ" w:eastAsia="ko-KR"/>
        </w:rPr>
        <w:t>2</w:t>
      </w:r>
      <w:r w:rsidR="002B25D2" w:rsidRPr="00FC0469">
        <w:rPr>
          <w:rFonts w:ascii="Calibri" w:hAnsi="Calibri" w:cs="Calibri"/>
          <w:b/>
          <w:sz w:val="24"/>
          <w:szCs w:val="24"/>
          <w:lang w:val="en-NZ" w:eastAsia="ko-KR"/>
        </w:rPr>
        <w:t>1</w:t>
      </w:r>
      <w:r w:rsidRPr="00FC0469">
        <w:rPr>
          <w:rFonts w:ascii="Calibri" w:eastAsia="MS Mincho" w:hAnsi="Calibri" w:cs="Calibri"/>
          <w:b/>
          <w:sz w:val="24"/>
          <w:szCs w:val="24"/>
          <w:lang w:val="en-NZ"/>
        </w:rPr>
        <w:t>-202</w:t>
      </w:r>
      <w:r w:rsidR="002B25D2" w:rsidRPr="00FC0469">
        <w:rPr>
          <w:rFonts w:ascii="Calibri" w:eastAsia="MS Mincho" w:hAnsi="Calibri" w:cs="Calibri"/>
          <w:b/>
          <w:sz w:val="24"/>
          <w:szCs w:val="24"/>
          <w:lang w:val="en-NZ"/>
        </w:rPr>
        <w:t>5</w:t>
      </w:r>
      <w:r w:rsidRPr="00FC0469">
        <w:rPr>
          <w:rFonts w:ascii="Calibri" w:eastAsia="MS Mincho" w:hAnsi="Calibri" w:cs="Calibri"/>
          <w:b/>
          <w:sz w:val="24"/>
          <w:szCs w:val="24"/>
          <w:lang w:val="en-NZ"/>
        </w:rPr>
        <w:t>/</w:t>
      </w:r>
      <w:r w:rsidRPr="00FC0469">
        <w:rPr>
          <w:rFonts w:ascii="Calibri" w:hAnsi="Calibri" w:cs="Calibri"/>
          <w:b/>
          <w:sz w:val="24"/>
          <w:szCs w:val="24"/>
          <w:lang w:val="en-NZ" w:eastAsia="ko-KR"/>
        </w:rPr>
        <w:t>WP-01</w:t>
      </w:r>
    </w:p>
    <w:p w14:paraId="4E5A9D68" w14:textId="03438F20" w:rsidR="002B25D2" w:rsidRPr="00FC0469" w:rsidRDefault="002B25D2" w:rsidP="00452B8E">
      <w:pPr>
        <w:adjustRightInd w:val="0"/>
        <w:snapToGrid w:val="0"/>
        <w:spacing w:after="0" w:line="240" w:lineRule="auto"/>
        <w:jc w:val="right"/>
        <w:rPr>
          <w:rFonts w:ascii="Calibri" w:hAnsi="Calibri" w:cs="Calibri"/>
          <w:b/>
          <w:sz w:val="24"/>
          <w:szCs w:val="24"/>
          <w:lang w:val="en-NZ" w:eastAsia="ko-KR"/>
        </w:rPr>
      </w:pPr>
    </w:p>
    <w:p w14:paraId="32E5F052" w14:textId="77777777" w:rsidR="004763B4" w:rsidRPr="00FC0469" w:rsidRDefault="004763B4" w:rsidP="00452B8E">
      <w:pPr>
        <w:adjustRightInd w:val="0"/>
        <w:snapToGrid w:val="0"/>
        <w:spacing w:after="0" w:line="240" w:lineRule="auto"/>
        <w:jc w:val="right"/>
        <w:rPr>
          <w:rFonts w:ascii="Calibri" w:eastAsia="MS Mincho" w:hAnsi="Calibri" w:cs="Calibri"/>
          <w:b/>
          <w:lang w:val="en-NZ"/>
        </w:rPr>
      </w:pPr>
    </w:p>
    <w:p w14:paraId="7658EDBC"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4CA53B9C"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79ECA251"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061BE4AE"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7720A65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3A9B8F6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7CDA7827"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64406069"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4BF79E2"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0B38F7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A1C4F44" w14:textId="77777777" w:rsidR="00AE14D3" w:rsidRPr="00FC0469" w:rsidRDefault="00AE14D3"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31C93A5D" w14:textId="77777777" w:rsidR="00AE14D3" w:rsidRPr="00FC0469" w:rsidRDefault="00AE14D3"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5394BE0C" w14:textId="4B19A484"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r w:rsidRPr="00FC0469">
        <w:rPr>
          <w:rFonts w:ascii="Calibri" w:eastAsia="MS Mincho" w:hAnsi="Calibri" w:cs="Calibri"/>
          <w:b/>
          <w:lang w:val="en-NZ"/>
        </w:rPr>
        <w:t>Secretariat</w:t>
      </w:r>
    </w:p>
    <w:p w14:paraId="0C4BB412"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57A5BCDE" w14:textId="77777777" w:rsidR="004763B4" w:rsidRPr="00FC0469" w:rsidRDefault="004763B4" w:rsidP="00452B8E">
      <w:pPr>
        <w:adjustRightInd w:val="0"/>
        <w:snapToGrid w:val="0"/>
        <w:spacing w:after="0" w:line="240" w:lineRule="auto"/>
        <w:rPr>
          <w:rFonts w:ascii="Calibri" w:hAnsi="Calibri" w:cs="Calibri"/>
          <w:b/>
        </w:rPr>
      </w:pPr>
      <w:r w:rsidRPr="00FC0469">
        <w:rPr>
          <w:rFonts w:ascii="Calibri" w:hAnsi="Calibri" w:cs="Calibri"/>
          <w:b/>
        </w:rPr>
        <w:br w:type="page"/>
      </w:r>
    </w:p>
    <w:p w14:paraId="0CA9CE24" w14:textId="0F21860C" w:rsidR="003514A4" w:rsidRPr="00FC0469" w:rsidRDefault="003514A4" w:rsidP="00452B8E">
      <w:pPr>
        <w:adjustRightInd w:val="0"/>
        <w:snapToGrid w:val="0"/>
        <w:spacing w:after="0" w:line="240" w:lineRule="auto"/>
        <w:rPr>
          <w:rFonts w:ascii="Calibri" w:hAnsi="Calibri" w:cs="Calibri"/>
        </w:rPr>
      </w:pPr>
      <w:r w:rsidRPr="00FC0469">
        <w:rPr>
          <w:rFonts w:ascii="Calibri" w:hAnsi="Calibri" w:cs="Calibri"/>
          <w:b/>
        </w:rPr>
        <w:lastRenderedPageBreak/>
        <w:t>Table 1.</w:t>
      </w:r>
      <w:r w:rsidRPr="00FC0469">
        <w:rPr>
          <w:rFonts w:ascii="Calibri" w:hAnsi="Calibri" w:cs="Calibri"/>
        </w:rPr>
        <w:t xml:space="preserve"> Average annual catch of North Pacific albacore</w:t>
      </w:r>
      <w:r w:rsidR="00421A2D" w:rsidRPr="00FC0469">
        <w:rPr>
          <w:rFonts w:ascii="Calibri" w:hAnsi="Calibri" w:cs="Calibri"/>
        </w:rPr>
        <w:t xml:space="preserve"> (metric tonnes)</w:t>
      </w:r>
    </w:p>
    <w:tbl>
      <w:tblPr>
        <w:tblW w:w="5000" w:type="pct"/>
        <w:tblLook w:val="04A0" w:firstRow="1" w:lastRow="0" w:firstColumn="1" w:lastColumn="0" w:noHBand="0" w:noVBand="1"/>
      </w:tblPr>
      <w:tblGrid>
        <w:gridCol w:w="2098"/>
        <w:gridCol w:w="2166"/>
        <w:gridCol w:w="1693"/>
        <w:gridCol w:w="1610"/>
        <w:gridCol w:w="1783"/>
      </w:tblGrid>
      <w:tr w:rsidR="00454D26" w:rsidRPr="00FC0469"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2006-2010 average annual catch</w:t>
            </w:r>
          </w:p>
        </w:tc>
      </w:tr>
      <w:tr w:rsidR="00454D26" w:rsidRPr="00FC0469"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FC0469" w:rsidRDefault="00454D26"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FC0469" w:rsidRDefault="00454D26"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FC0469" w:rsidRDefault="00454D26"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FC0469" w:rsidRDefault="008D0E9C"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3514A4" w:rsidRPr="00FC0469"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FC0469" w:rsidRDefault="003514A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3514A4" w:rsidRPr="00FC0469"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FC0469" w:rsidRDefault="003514A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454D26" w:rsidRPr="00FC0469"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FC0469" w:rsidRDefault="00454D26"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FC0469" w:rsidRDefault="00454D26"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3514A4" w:rsidRPr="00FC0469"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FC0469" w:rsidRDefault="003514A4" w:rsidP="00452B8E">
            <w:pPr>
              <w:adjustRightInd w:val="0"/>
              <w:snapToGrid w:val="0"/>
              <w:spacing w:after="0" w:line="240" w:lineRule="auto"/>
              <w:rPr>
                <w:rFonts w:ascii="Calibri" w:eastAsia="Times New Roman" w:hAnsi="Calibri" w:cs="Calibri"/>
              </w:rPr>
            </w:pPr>
          </w:p>
        </w:tc>
      </w:tr>
      <w:tr w:rsidR="007C0283" w:rsidRPr="00FC0469"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FC0469" w:rsidRDefault="007C0283" w:rsidP="00452B8E">
            <w:pPr>
              <w:adjustRightInd w:val="0"/>
              <w:snapToGrid w:val="0"/>
              <w:spacing w:after="0" w:line="240" w:lineRule="auto"/>
              <w:rPr>
                <w:rFonts w:ascii="Calibri" w:eastAsia="Times New Roman" w:hAnsi="Calibri" w:cs="Calibri"/>
                <w:b/>
                <w:bCs/>
              </w:rPr>
            </w:pPr>
            <w:r w:rsidRPr="00FC0469">
              <w:rPr>
                <w:rFonts w:ascii="Calibri" w:hAnsi="Calibri" w:cs="Calibri"/>
                <w:b/>
                <w:bCs/>
                <w:kern w:val="2"/>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FC0469" w:rsidRDefault="007C028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FC0469" w:rsidRDefault="007C028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FC0469" w:rsidRDefault="007C0283" w:rsidP="00452B8E">
            <w:pPr>
              <w:adjustRightInd w:val="0"/>
              <w:snapToGrid w:val="0"/>
              <w:spacing w:after="0" w:line="240" w:lineRule="auto"/>
              <w:jc w:val="center"/>
              <w:rPr>
                <w:rFonts w:ascii="Calibri" w:eastAsia="Times New Roman" w:hAnsi="Calibri" w:cs="Calibri"/>
              </w:rPr>
            </w:pPr>
            <w:r w:rsidRPr="00FC0469">
              <w:rPr>
                <w:rFonts w:ascii="Calibri" w:eastAsia="SimSun" w:hAnsi="Calibri" w:cs="Calibri"/>
                <w:kern w:val="2"/>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FC0469" w:rsidRDefault="007C028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w:t>
            </w:r>
            <w:r w:rsidR="00F35B13" w:rsidRPr="00FC0469">
              <w:rPr>
                <w:rFonts w:ascii="Calibri" w:eastAsia="SimSun" w:hAnsi="Calibri" w:cs="Calibri"/>
                <w:kern w:val="2"/>
                <w:lang w:eastAsia="zh-CN"/>
              </w:rPr>
              <w:t>,</w:t>
            </w:r>
            <w:r w:rsidRPr="00FC0469">
              <w:rPr>
                <w:rFonts w:ascii="Calibri" w:eastAsia="SimSun" w:hAnsi="Calibri" w:cs="Calibri"/>
                <w:kern w:val="2"/>
                <w:lang w:eastAsia="zh-CN"/>
              </w:rPr>
              <w:t>967</w:t>
            </w:r>
          </w:p>
        </w:tc>
      </w:tr>
      <w:tr w:rsidR="00F35B13" w:rsidRPr="00FC0469"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FC0469" w:rsidRDefault="00F35B13" w:rsidP="00452B8E">
            <w:pPr>
              <w:adjustRightInd w:val="0"/>
              <w:snapToGrid w:val="0"/>
              <w:spacing w:after="0" w:line="240" w:lineRule="auto"/>
              <w:rPr>
                <w:rFonts w:ascii="Calibri" w:hAnsi="Calibri" w:cs="Calibri"/>
                <w:b/>
                <w:bCs/>
                <w:kern w:val="2"/>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FC0469" w:rsidRDefault="00F35B13" w:rsidP="00452B8E">
            <w:pPr>
              <w:adjustRightInd w:val="0"/>
              <w:snapToGrid w:val="0"/>
              <w:spacing w:after="0" w:line="240" w:lineRule="auto"/>
              <w:jc w:val="center"/>
              <w:rPr>
                <w:rFonts w:ascii="Calibri" w:eastAsia="SimSun" w:hAnsi="Calibri" w:cs="Calibri"/>
                <w:kern w:val="2"/>
                <w:lang w:eastAsia="zh-CN"/>
              </w:rPr>
            </w:pPr>
            <w:r w:rsidRPr="00FC0469">
              <w:rPr>
                <w:rFonts w:ascii="Calibri" w:eastAsia="SimSun" w:hAnsi="Calibri" w:cs="Calibri"/>
                <w:kern w:val="2"/>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FC0469" w:rsidRDefault="00F35B13" w:rsidP="00452B8E">
            <w:pPr>
              <w:adjustRightInd w:val="0"/>
              <w:snapToGrid w:val="0"/>
              <w:spacing w:after="0" w:line="240" w:lineRule="auto"/>
              <w:jc w:val="right"/>
              <w:rPr>
                <w:rFonts w:ascii="Calibri" w:eastAsia="SimSun" w:hAnsi="Calibri" w:cs="Calibri"/>
                <w:kern w:val="2"/>
                <w:lang w:eastAsia="zh-CN"/>
              </w:rPr>
            </w:pPr>
            <w:r w:rsidRPr="00FC0469">
              <w:rPr>
                <w:rFonts w:ascii="Calibri" w:eastAsia="SimSun" w:hAnsi="Calibri" w:cs="Calibri"/>
                <w:kern w:val="2"/>
                <w:lang w:eastAsia="zh-CN"/>
              </w:rPr>
              <w:t>98</w:t>
            </w:r>
          </w:p>
        </w:tc>
      </w:tr>
      <w:tr w:rsidR="00F35B13" w:rsidRPr="00FC0469"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1,967</w:t>
            </w:r>
          </w:p>
        </w:tc>
      </w:tr>
      <w:tr w:rsidR="00F35B13" w:rsidRPr="00FC0469"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1,869</w:t>
            </w:r>
          </w:p>
        </w:tc>
      </w:tr>
      <w:tr w:rsidR="00F35B13" w:rsidRPr="00FC0469"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95</w:t>
            </w:r>
          </w:p>
        </w:tc>
      </w:tr>
      <w:tr w:rsidR="00F35B13" w:rsidRPr="00FC0469"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Note:</w:t>
            </w:r>
            <w:r w:rsidR="00CE0B74" w:rsidRPr="00FC0469">
              <w:rPr>
                <w:rFonts w:ascii="Calibri" w:hAnsi="Calibri" w:cs="Calibri"/>
                <w:kern w:val="2"/>
                <w:lang w:eastAsia="ko-KR"/>
              </w:rPr>
              <w:t xml:space="preserve"> </w:t>
            </w:r>
            <w:r w:rsidRPr="00FC0469">
              <w:rPr>
                <w:rFonts w:ascii="Calibri" w:hAnsi="Calibri" w:cs="Calibri"/>
                <w:kern w:val="2"/>
                <w:lang w:eastAsia="zh-CN"/>
              </w:rPr>
              <w:t>Historically, there are 10 longliners seasonally operating  in the high seas of Northern Pacific Ocean targeting albacore, which covered the Convention Areas of WCPFC and IATTC</w:t>
            </w:r>
          </w:p>
        </w:tc>
      </w:tr>
      <w:tr w:rsidR="00F35B13" w:rsidRPr="00FC0469"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FC0469" w:rsidRDefault="00F35B13" w:rsidP="00452B8E">
            <w:pPr>
              <w:adjustRightInd w:val="0"/>
              <w:snapToGrid w:val="0"/>
              <w:spacing w:after="0" w:line="240" w:lineRule="auto"/>
              <w:rPr>
                <w:rFonts w:ascii="Calibri" w:eastAsia="Times New Roman" w:hAnsi="Calibri" w:cs="Calibri"/>
              </w:rPr>
            </w:pPr>
          </w:p>
        </w:tc>
      </w:tr>
      <w:tr w:rsidR="00F35B13" w:rsidRPr="00FC0469"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FC0469" w:rsidRDefault="00F35B1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FC0469" w:rsidRDefault="00F35B1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31</w:t>
            </w:r>
          </w:p>
        </w:tc>
      </w:tr>
      <w:tr w:rsidR="00F35B13" w:rsidRPr="00FC0469"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FC0469" w:rsidRDefault="00F35B13"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FC0469" w:rsidRDefault="00F35B1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w:t>
            </w:r>
          </w:p>
        </w:tc>
      </w:tr>
      <w:tr w:rsidR="00F35B13" w:rsidRPr="00FC0469"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39</w:t>
            </w:r>
          </w:p>
        </w:tc>
      </w:tr>
      <w:tr w:rsidR="00F35B13" w:rsidRPr="00FC0469"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39</w:t>
            </w:r>
          </w:p>
        </w:tc>
      </w:tr>
      <w:tr w:rsidR="00F35B13" w:rsidRPr="00FC0469"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F22A00" w:rsidRPr="00FC0469"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FC0469" w:rsidRDefault="00F22A00" w:rsidP="00452B8E">
            <w:pPr>
              <w:adjustRightInd w:val="0"/>
              <w:snapToGrid w:val="0"/>
              <w:spacing w:after="0" w:line="240" w:lineRule="auto"/>
              <w:jc w:val="right"/>
              <w:rPr>
                <w:rFonts w:ascii="Calibri" w:eastAsia="Times New Roman" w:hAnsi="Calibri" w:cs="Calibri"/>
              </w:rPr>
            </w:pPr>
          </w:p>
        </w:tc>
      </w:tr>
      <w:tr w:rsidR="007F6534" w:rsidRPr="00FC0469"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FC0469" w:rsidRDefault="007F6534"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w:t>
            </w:r>
            <w:r w:rsidR="008710A2" w:rsidRPr="00FC0469">
              <w:rPr>
                <w:rFonts w:ascii="Calibri" w:eastAsia="Times New Roman" w:hAnsi="Calibri" w:cs="Calibri"/>
              </w:rPr>
              <w:t>2</w:t>
            </w:r>
          </w:p>
        </w:tc>
      </w:tr>
      <w:tr w:rsidR="007F6534" w:rsidRPr="00FC0469"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r>
      <w:tr w:rsidR="007F6534" w:rsidRPr="00FC0469"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Total catches for </w:t>
            </w:r>
            <w:r w:rsidR="00F773E7" w:rsidRPr="00FC0469">
              <w:rPr>
                <w:rFonts w:ascii="Calibri" w:hAnsi="Calibri" w:cs="Calibri"/>
                <w:lang w:eastAsia="ko-KR"/>
              </w:rPr>
              <w:t>Fiji</w:t>
            </w:r>
            <w:r w:rsidR="00F773E7" w:rsidRPr="00FC0469">
              <w:rPr>
                <w:rFonts w:ascii="Calibri" w:eastAsia="Times New Roman" w:hAnsi="Calibri" w:cs="Calibri"/>
              </w:rPr>
              <w:t xml:space="preserve"> </w:t>
            </w:r>
            <w:r w:rsidRPr="00FC0469">
              <w:rPr>
                <w:rFonts w:ascii="Calibri" w:eastAsia="Times New Roman" w:hAnsi="Calibri" w:cs="Calibri"/>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w:t>
            </w:r>
            <w:r w:rsidR="008710A2" w:rsidRPr="00FC0469">
              <w:rPr>
                <w:rFonts w:ascii="Calibri" w:eastAsia="Times New Roman" w:hAnsi="Calibri" w:cs="Calibri"/>
              </w:rPr>
              <w:t>2</w:t>
            </w:r>
          </w:p>
        </w:tc>
      </w:tr>
      <w:tr w:rsidR="007F6534" w:rsidRPr="00FC0469"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FC0469" w:rsidRDefault="00733BB2"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0 </w:t>
            </w:r>
          </w:p>
        </w:tc>
      </w:tr>
      <w:tr w:rsidR="007F6534" w:rsidRPr="00FC0469"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FC0469" w:rsidRDefault="00733BB2"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0 </w:t>
            </w:r>
          </w:p>
        </w:tc>
      </w:tr>
      <w:tr w:rsidR="00F22A00" w:rsidRPr="00FC0469"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16,817</w:t>
            </w:r>
          </w:p>
        </w:tc>
      </w:tr>
      <w:tr w:rsidR="00F22A00" w:rsidRPr="00FC0469"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4,230</w:t>
            </w:r>
          </w:p>
        </w:tc>
      </w:tr>
      <w:tr w:rsidR="00F22A00" w:rsidRPr="00FC0469"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89</w:t>
            </w:r>
          </w:p>
        </w:tc>
      </w:tr>
      <w:tr w:rsidR="00F22A00" w:rsidRPr="00FC0469"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24,504</w:t>
            </w:r>
          </w:p>
        </w:tc>
      </w:tr>
      <w:tr w:rsidR="00F22A00" w:rsidRPr="00FC0469"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14</w:t>
            </w:r>
          </w:p>
        </w:tc>
      </w:tr>
      <w:tr w:rsidR="00F22A00" w:rsidRPr="00FC0469"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1,841</w:t>
            </w:r>
          </w:p>
        </w:tc>
      </w:tr>
      <w:tr w:rsidR="00F22A00" w:rsidRPr="00FC0469"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430</w:t>
            </w:r>
          </w:p>
        </w:tc>
      </w:tr>
      <w:tr w:rsidR="00F22A00" w:rsidRPr="00FC0469"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505</w:t>
            </w:r>
          </w:p>
        </w:tc>
      </w:tr>
      <w:tr w:rsidR="00F22A00" w:rsidRPr="00FC0469"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52</w:t>
            </w:r>
          </w:p>
        </w:tc>
      </w:tr>
      <w:tr w:rsidR="00F22A00" w:rsidRPr="00FC0469"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36</w:t>
            </w:r>
          </w:p>
        </w:tc>
      </w:tr>
      <w:tr w:rsidR="00F22A00" w:rsidRPr="00FC0469"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48,518</w:t>
            </w:r>
          </w:p>
        </w:tc>
      </w:tr>
      <w:tr w:rsidR="00F22A00" w:rsidRPr="00FC0469"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45,551</w:t>
            </w:r>
          </w:p>
        </w:tc>
      </w:tr>
      <w:tr w:rsidR="00F22A00" w:rsidRPr="00FC0469"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94</w:t>
            </w:r>
          </w:p>
        </w:tc>
      </w:tr>
      <w:tr w:rsidR="00F22A00" w:rsidRPr="00FC0469"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F22A00" w:rsidRPr="00FC0469"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FC0469" w:rsidRDefault="00F22A00"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FC0469" w:rsidDel="00C73D30" w:rsidRDefault="00F22A00" w:rsidP="00452B8E">
            <w:pPr>
              <w:adjustRightInd w:val="0"/>
              <w:snapToGrid w:val="0"/>
              <w:spacing w:after="0" w:line="240" w:lineRule="auto"/>
              <w:jc w:val="right"/>
              <w:rPr>
                <w:rFonts w:ascii="Calibri" w:hAnsi="Calibri" w:cs="Calibri"/>
                <w:lang w:eastAsia="ko-KR"/>
              </w:rPr>
            </w:pPr>
            <w:r w:rsidRPr="00FC0469">
              <w:rPr>
                <w:rFonts w:ascii="Calibri" w:hAnsi="Calibri" w:cs="Calibri"/>
                <w:lang w:eastAsia="ko-KR"/>
              </w:rPr>
              <w:t>157</w:t>
            </w:r>
          </w:p>
        </w:tc>
      </w:tr>
      <w:tr w:rsidR="00F22A00" w:rsidRPr="00FC0469"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175</w:t>
            </w:r>
          </w:p>
        </w:tc>
      </w:tr>
      <w:tr w:rsidR="00F22A00" w:rsidRPr="00FC0469"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lastRenderedPageBreak/>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F22A00" w:rsidRPr="00FC0469"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w:t>
            </w:r>
          </w:p>
        </w:tc>
      </w:tr>
      <w:tr w:rsidR="00F22A00" w:rsidRPr="00FC0469"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xml:space="preserve"> </w:t>
            </w:r>
            <w:r w:rsidRPr="00FC0469">
              <w:rPr>
                <w:rFonts w:ascii="Calibri" w:hAnsi="Calibri" w:cs="Calibri"/>
                <w:lang w:eastAsia="ko-KR"/>
              </w:rPr>
              <w:t>Three LL DW participated in fishing for NP Albacore in 2007 and 2008, and the catch was 87 tons.</w:t>
            </w:r>
          </w:p>
        </w:tc>
      </w:tr>
      <w:tr w:rsidR="00F22A00" w:rsidRPr="00FC0469"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75</w:t>
            </w:r>
          </w:p>
        </w:tc>
      </w:tr>
      <w:tr w:rsidR="00F22A00" w:rsidRPr="00FC0469"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75</w:t>
            </w:r>
          </w:p>
        </w:tc>
      </w:tr>
      <w:tr w:rsidR="00F22A00" w:rsidRPr="00FC0469"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 xml:space="preserve">NOTE: </w:t>
            </w:r>
            <w:r w:rsidRPr="00FC0469">
              <w:rPr>
                <w:rFonts w:ascii="Calibri" w:eastAsia="Times New Roman" w:hAnsi="Calibri" w:cs="Calibri"/>
              </w:rPr>
              <w:t xml:space="preserve">Catches are mainly from </w:t>
            </w:r>
            <w:r w:rsidR="004D6FAF" w:rsidRPr="00FC0469">
              <w:rPr>
                <w:rFonts w:ascii="Calibri" w:hAnsi="Calibri" w:cs="Calibri"/>
                <w:lang w:eastAsia="ko-KR"/>
              </w:rPr>
              <w:t xml:space="preserve">artisanal </w:t>
            </w:r>
            <w:r w:rsidRPr="00FC0469">
              <w:rPr>
                <w:rFonts w:ascii="Calibri" w:eastAsia="Times New Roman" w:hAnsi="Calibri" w:cs="Calibri"/>
              </w:rPr>
              <w:t>Hook-and-Line Gear</w:t>
            </w:r>
            <w:r w:rsidR="004D6FAF" w:rsidRPr="00FC0469">
              <w:rPr>
                <w:rFonts w:ascii="Calibri" w:eastAsia="Times New Roman" w:hAnsi="Calibri" w:cs="Calibri"/>
              </w:rPr>
              <w:t xml:space="preserve"> (non-targeting ALB)</w:t>
            </w:r>
          </w:p>
        </w:tc>
      </w:tr>
      <w:tr w:rsidR="00F22A00" w:rsidRPr="00FC0469"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FC0469" w:rsidRDefault="00F22A00" w:rsidP="00452B8E">
            <w:pPr>
              <w:adjustRightInd w:val="0"/>
              <w:snapToGrid w:val="0"/>
              <w:spacing w:after="0" w:line="240" w:lineRule="auto"/>
              <w:jc w:val="right"/>
              <w:rPr>
                <w:rFonts w:ascii="Calibri" w:eastAsia="Times New Roman" w:hAnsi="Calibri" w:cs="Calibri"/>
              </w:rPr>
            </w:pPr>
          </w:p>
        </w:tc>
      </w:tr>
      <w:tr w:rsidR="00F22A00" w:rsidRPr="00FC0469"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2,548</w:t>
            </w:r>
          </w:p>
        </w:tc>
      </w:tr>
      <w:tr w:rsidR="00F22A00" w:rsidRPr="00FC0469"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552</w:t>
            </w:r>
          </w:p>
        </w:tc>
      </w:tr>
      <w:tr w:rsidR="00F22A00" w:rsidRPr="00FC0469"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3,100</w:t>
            </w:r>
          </w:p>
        </w:tc>
      </w:tr>
      <w:tr w:rsidR="00F22A00" w:rsidRPr="00FC0469"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2,548</w:t>
            </w:r>
          </w:p>
        </w:tc>
      </w:tr>
      <w:tr w:rsidR="00F22A00" w:rsidRPr="00FC0469"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82</w:t>
            </w:r>
          </w:p>
        </w:tc>
      </w:tr>
      <w:tr w:rsidR="00F22A00" w:rsidRPr="00FC0469"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12,344</w:t>
            </w:r>
          </w:p>
        </w:tc>
      </w:tr>
      <w:tr w:rsidR="00F22A00" w:rsidRPr="00FC0469"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288</w:t>
            </w:r>
          </w:p>
        </w:tc>
      </w:tr>
      <w:tr w:rsidR="00F22A00" w:rsidRPr="00FC0469"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w:t>
            </w:r>
          </w:p>
        </w:tc>
      </w:tr>
      <w:tr w:rsidR="00F22A00" w:rsidRPr="00FC0469"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23</w:t>
            </w:r>
          </w:p>
        </w:tc>
      </w:tr>
      <w:tr w:rsidR="00F22A00" w:rsidRPr="00FC0469"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577</w:t>
            </w:r>
          </w:p>
        </w:tc>
      </w:tr>
      <w:tr w:rsidR="00F22A00" w:rsidRPr="00FC0469"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13,236</w:t>
            </w:r>
          </w:p>
        </w:tc>
      </w:tr>
      <w:tr w:rsidR="00F22A00" w:rsidRPr="00FC0469"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12,344</w:t>
            </w:r>
          </w:p>
        </w:tc>
      </w:tr>
      <w:tr w:rsidR="00F22A00" w:rsidRPr="00FC0469"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93</w:t>
            </w:r>
          </w:p>
        </w:tc>
      </w:tr>
      <w:tr w:rsidR="00F22A00" w:rsidRPr="00FC0469"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FC0469" w:rsidRDefault="00F22A00" w:rsidP="00452B8E">
            <w:pPr>
              <w:adjustRightInd w:val="0"/>
              <w:snapToGrid w:val="0"/>
              <w:spacing w:after="0" w:line="240" w:lineRule="auto"/>
              <w:rPr>
                <w:rFonts w:ascii="Calibri" w:eastAsia="Times New Roman" w:hAnsi="Calibri" w:cs="Calibri"/>
                <w:u w:val="single"/>
              </w:rPr>
            </w:pPr>
            <w:r w:rsidRPr="00FC0469">
              <w:rPr>
                <w:rFonts w:ascii="Calibri" w:eastAsia="Times New Roman" w:hAnsi="Calibri" w:cs="Calibri"/>
                <w:u w:val="single"/>
              </w:rPr>
              <w:t>NOTE:</w:t>
            </w:r>
          </w:p>
          <w:p w14:paraId="79D1B5F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     1) These USA (2006-2010) data may not be confirmed from figures available to the Secretariat.</w:t>
            </w:r>
          </w:p>
          <w:p w14:paraId="7D3FA91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     2) US response: See all our annual reports under CMM 2005-03, the latest of which is dated 30 April 2012.</w:t>
            </w:r>
          </w:p>
        </w:tc>
      </w:tr>
      <w:tr w:rsidR="00F22A00" w:rsidRPr="00FC0469"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B678A3" w:rsidRPr="00FC0469"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FC0469" w:rsidRDefault="00EB1B89"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DBA6A7D"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2,525</w:t>
            </w:r>
          </w:p>
        </w:tc>
      </w:tr>
      <w:tr w:rsidR="00B678A3" w:rsidRPr="00FC0469"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FC0469" w:rsidDel="00B128E8" w:rsidRDefault="00B678A3"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FC0469" w:rsidRDefault="00EB1B89"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FC0469" w:rsidRDefault="00EB1B89"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FC0469" w:rsidRDefault="00EB1B89"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73942E8D"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135</w:t>
            </w:r>
          </w:p>
        </w:tc>
      </w:tr>
      <w:tr w:rsidR="00B678A3" w:rsidRPr="00FC0469"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16CABBDB"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2,661</w:t>
            </w:r>
            <w:r w:rsidR="00B678A3" w:rsidRPr="00FC0469">
              <w:rPr>
                <w:rFonts w:ascii="Calibri" w:hAnsi="Calibri" w:cs="Calibri"/>
                <w:lang w:eastAsia="ko-KR"/>
              </w:rPr>
              <w:t xml:space="preserve"> </w:t>
            </w:r>
            <w:r w:rsidR="00B678A3" w:rsidRPr="00FC0469">
              <w:rPr>
                <w:rFonts w:ascii="Calibri" w:eastAsia="Times New Roman" w:hAnsi="Calibri" w:cs="Calibri"/>
              </w:rPr>
              <w:t xml:space="preserve"> </w:t>
            </w:r>
          </w:p>
        </w:tc>
      </w:tr>
      <w:tr w:rsidR="00B678A3" w:rsidRPr="00FC0469"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7A9571EF"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2,525</w:t>
            </w:r>
            <w:r w:rsidR="00B678A3" w:rsidRPr="00FC0469">
              <w:rPr>
                <w:rFonts w:ascii="Calibri" w:hAnsi="Calibri" w:cs="Calibri"/>
                <w:lang w:eastAsia="ko-KR"/>
              </w:rPr>
              <w:t xml:space="preserve"> </w:t>
            </w:r>
            <w:r w:rsidR="00B678A3" w:rsidRPr="00FC0469">
              <w:rPr>
                <w:rFonts w:ascii="Calibri" w:eastAsia="Times New Roman" w:hAnsi="Calibri" w:cs="Calibri"/>
              </w:rPr>
              <w:t xml:space="preserve"> </w:t>
            </w:r>
          </w:p>
        </w:tc>
      </w:tr>
      <w:tr w:rsidR="00B678A3" w:rsidRPr="00FC0469"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51392C3F" w:rsidR="00B678A3" w:rsidRPr="00FC0469" w:rsidRDefault="00452B8E" w:rsidP="00452B8E">
            <w:pPr>
              <w:adjustRightInd w:val="0"/>
              <w:snapToGrid w:val="0"/>
              <w:spacing w:after="0" w:line="240" w:lineRule="auto"/>
              <w:jc w:val="right"/>
              <w:rPr>
                <w:rFonts w:ascii="Calibri" w:eastAsia="Times New Roman" w:hAnsi="Calibri" w:cs="Calibri"/>
              </w:rPr>
            </w:pPr>
            <w:ins w:id="5" w:author="SungKwon Soh" w:date="2025-06-26T16:34:00Z" w16du:dateUtc="2025-06-26T07:34:00Z">
              <w:r>
                <w:rPr>
                  <w:rFonts w:ascii="Calibri" w:eastAsia="Times New Roman" w:hAnsi="Calibri" w:cs="Calibri"/>
                </w:rPr>
                <w:t>94</w:t>
              </w:r>
            </w:ins>
          </w:p>
        </w:tc>
      </w:tr>
      <w:tr w:rsidR="00B678A3" w:rsidRPr="00FC0469"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B678A3" w:rsidRPr="00FC0469"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catch unsegregated by area</w:t>
            </w:r>
          </w:p>
        </w:tc>
      </w:tr>
      <w:tr w:rsidR="00B678A3" w:rsidRPr="00FC0469"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B678A3" w:rsidRPr="00FC0469"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B678A3" w:rsidRPr="00FC0469"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B678A3" w:rsidRPr="00FC0469"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B678A3" w:rsidRPr="00FC0469"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lastRenderedPageBreak/>
              <w:t>NOTE</w:t>
            </w:r>
            <w:r w:rsidRPr="00FC0469">
              <w:rPr>
                <w:rFonts w:ascii="Calibri" w:eastAsia="Times New Roman" w:hAnsi="Calibri" w:cs="Calibri"/>
              </w:rPr>
              <w:t>: Commenced fishery in 2009</w:t>
            </w:r>
          </w:p>
        </w:tc>
      </w:tr>
      <w:tr w:rsidR="00B678A3" w:rsidRPr="00FC0469"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N/A</w:t>
            </w:r>
          </w:p>
        </w:tc>
      </w:tr>
      <w:tr w:rsidR="00B678A3" w:rsidRPr="00FC0469"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FC0469" w:rsidRDefault="00B678A3" w:rsidP="00452B8E">
            <w:pPr>
              <w:adjustRightInd w:val="0"/>
              <w:snapToGrid w:val="0"/>
              <w:spacing w:after="0" w:line="240" w:lineRule="auto"/>
              <w:rPr>
                <w:rFonts w:ascii="Calibri" w:eastAsia="Times New Roman" w:hAnsi="Calibri" w:cs="Calibri"/>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FC0469" w:rsidRDefault="00B678A3" w:rsidP="00452B8E">
            <w:pPr>
              <w:adjustRightInd w:val="0"/>
              <w:snapToGrid w:val="0"/>
              <w:spacing w:after="0" w:line="240" w:lineRule="auto"/>
              <w:rPr>
                <w:rFonts w:ascii="Calibri" w:eastAsia="Times New Roman" w:hAnsi="Calibri" w:cs="Calibri"/>
              </w:rPr>
            </w:pPr>
          </w:p>
        </w:tc>
      </w:tr>
    </w:tbl>
    <w:p w14:paraId="3245AE3A" w14:textId="77777777" w:rsidR="00935945" w:rsidRPr="00FC0469" w:rsidRDefault="00935945" w:rsidP="00452B8E">
      <w:pPr>
        <w:adjustRightInd w:val="0"/>
        <w:snapToGrid w:val="0"/>
        <w:spacing w:after="0" w:line="240" w:lineRule="auto"/>
        <w:rPr>
          <w:rFonts w:ascii="Calibri" w:hAnsi="Calibri" w:cs="Calibri"/>
          <w:bCs/>
          <w:lang w:eastAsia="ko-KR"/>
        </w:rPr>
      </w:pPr>
    </w:p>
    <w:p w14:paraId="344618E5" w14:textId="77777777" w:rsidR="004763B4" w:rsidRPr="00FC0469" w:rsidRDefault="004763B4"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br w:type="page"/>
      </w:r>
    </w:p>
    <w:p w14:paraId="3639A9E8" w14:textId="7DFF90CE" w:rsidR="00CE0B74" w:rsidRPr="00FC0469" w:rsidRDefault="00CE0B74" w:rsidP="00452B8E">
      <w:pPr>
        <w:adjustRightInd w:val="0"/>
        <w:snapToGrid w:val="0"/>
        <w:spacing w:after="0" w:line="240" w:lineRule="auto"/>
        <w:rPr>
          <w:rFonts w:ascii="Calibri" w:hAnsi="Calibri" w:cs="Calibri"/>
          <w:lang w:eastAsia="ko-KR"/>
        </w:rPr>
      </w:pPr>
      <w:r w:rsidRPr="00FC0469">
        <w:rPr>
          <w:rFonts w:ascii="Calibri" w:hAnsi="Calibri" w:cs="Calibri"/>
          <w:b/>
          <w:lang w:eastAsia="ko-KR"/>
        </w:rPr>
        <w:lastRenderedPageBreak/>
        <w:t xml:space="preserve">Table 1-1. </w:t>
      </w:r>
      <w:r w:rsidRPr="00FC0469">
        <w:rPr>
          <w:rFonts w:ascii="Calibri" w:hAnsi="Calibri" w:cs="Calibri"/>
          <w:lang w:eastAsia="ko-KR"/>
        </w:rPr>
        <w:t xml:space="preserve">Average annual catch </w:t>
      </w:r>
      <w:r w:rsidR="00D126F0" w:rsidRPr="00FC0469">
        <w:rPr>
          <w:rFonts w:ascii="Calibri" w:hAnsi="Calibri" w:cs="Calibri"/>
        </w:rPr>
        <w:t xml:space="preserve">(metric tonnes) </w:t>
      </w:r>
      <w:r w:rsidRPr="00FC0469">
        <w:rPr>
          <w:rFonts w:ascii="Calibri" w:hAnsi="Calibri" w:cs="Calibri"/>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FC0469"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FC0469" w:rsidRDefault="00CE0B74" w:rsidP="00452B8E">
            <w:pPr>
              <w:adjustRightInd w:val="0"/>
              <w:snapToGrid w:val="0"/>
              <w:spacing w:after="0" w:line="240" w:lineRule="auto"/>
              <w:jc w:val="center"/>
              <w:rPr>
                <w:rFonts w:ascii="Calibri" w:hAnsi="Calibri" w:cs="Calibri"/>
                <w:b/>
                <w:color w:val="000000"/>
                <w:lang w:eastAsia="ko-KR"/>
              </w:rPr>
            </w:pPr>
            <w:r w:rsidRPr="00FC0469">
              <w:rPr>
                <w:rFonts w:ascii="Calibri" w:hAnsi="Calibri" w:cs="Calibri"/>
                <w:b/>
                <w:color w:val="00000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FC0469" w:rsidRDefault="00CE0B74" w:rsidP="00452B8E">
            <w:pPr>
              <w:adjustRightInd w:val="0"/>
              <w:snapToGrid w:val="0"/>
              <w:spacing w:after="0" w:line="240" w:lineRule="auto"/>
              <w:jc w:val="center"/>
              <w:rPr>
                <w:rFonts w:ascii="Calibri" w:hAnsi="Calibri" w:cs="Calibri"/>
                <w:b/>
                <w:color w:val="000000"/>
                <w:lang w:eastAsia="ko-KR"/>
              </w:rPr>
            </w:pPr>
            <w:r w:rsidRPr="00FC0469">
              <w:rPr>
                <w:rFonts w:ascii="Calibri" w:hAnsi="Calibri" w:cs="Calibri"/>
                <w:b/>
                <w:color w:val="00000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FC0469" w:rsidRDefault="00CE0B74"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FC0469" w:rsidRDefault="00CE0B74"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N Pacific</w:t>
            </w:r>
          </w:p>
        </w:tc>
      </w:tr>
      <w:tr w:rsidR="00BF5DAB" w:rsidRPr="00FC0469" w14:paraId="09CD78ED" w14:textId="77777777" w:rsidTr="004763B4">
        <w:tc>
          <w:tcPr>
            <w:tcW w:w="1451" w:type="pct"/>
            <w:vMerge w:val="restart"/>
            <w:shd w:val="clear" w:color="auto" w:fill="auto"/>
            <w:noWrap/>
            <w:vAlign w:val="center"/>
            <w:hideMark/>
          </w:tcPr>
          <w:p w14:paraId="2F5EBF95" w14:textId="77777777" w:rsidR="00BF5DAB" w:rsidRPr="00FC0469" w:rsidRDefault="00BF5DAB"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Canada</w:t>
            </w:r>
          </w:p>
        </w:tc>
        <w:tc>
          <w:tcPr>
            <w:tcW w:w="1297" w:type="pct"/>
            <w:tcBorders>
              <w:bottom w:val="nil"/>
            </w:tcBorders>
            <w:shd w:val="clear" w:color="auto" w:fill="auto"/>
            <w:noWrap/>
            <w:vAlign w:val="bottom"/>
            <w:hideMark/>
          </w:tcPr>
          <w:p w14:paraId="60E88846"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53C0DAC4"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shd w:val="clear" w:color="auto" w:fill="auto"/>
            <w:noWrap/>
            <w:vAlign w:val="bottom"/>
            <w:hideMark/>
          </w:tcPr>
          <w:p w14:paraId="28957C47" w14:textId="77777777" w:rsidR="00BF5DAB" w:rsidRPr="00FC0469" w:rsidRDefault="00911B0E" w:rsidP="00452B8E">
            <w:pPr>
              <w:adjustRightInd w:val="0"/>
              <w:snapToGrid w:val="0"/>
              <w:spacing w:after="0" w:line="240" w:lineRule="auto"/>
              <w:jc w:val="right"/>
              <w:rPr>
                <w:rFonts w:ascii="Calibri" w:eastAsia="Times New Roman" w:hAnsi="Calibri" w:cs="Calibri"/>
                <w:color w:val="000000"/>
              </w:rPr>
            </w:pPr>
            <w:r w:rsidRPr="00FC0469">
              <w:rPr>
                <w:rFonts w:ascii="Calibri" w:hAnsi="Calibri" w:cs="Calibri"/>
                <w:color w:val="000000"/>
                <w:lang w:eastAsia="ko-KR"/>
              </w:rPr>
              <w:t xml:space="preserve">5,911 </w:t>
            </w:r>
          </w:p>
        </w:tc>
      </w:tr>
      <w:tr w:rsidR="00BF5DAB" w:rsidRPr="00FC0469"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1159F974" w14:textId="77777777" w:rsidR="00BF5DAB" w:rsidRPr="00FC0469" w:rsidRDefault="00BF5DAB" w:rsidP="00452B8E">
            <w:pPr>
              <w:adjustRightInd w:val="0"/>
              <w:snapToGrid w:val="0"/>
              <w:spacing w:after="0" w:line="240" w:lineRule="auto"/>
              <w:ind w:left="412"/>
              <w:rPr>
                <w:rFonts w:ascii="Calibri" w:hAnsi="Calibri" w:cs="Calibri"/>
                <w:color w:val="000000"/>
                <w:lang w:eastAsia="ko-KR"/>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shd w:val="clear" w:color="auto" w:fill="auto"/>
            <w:noWrap/>
            <w:vAlign w:val="bottom"/>
            <w:hideMark/>
          </w:tcPr>
          <w:p w14:paraId="42A63EAB"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BF5DAB" w:rsidRPr="00FC0469" w14:paraId="6618F47C" w14:textId="77777777" w:rsidTr="004763B4">
        <w:tc>
          <w:tcPr>
            <w:tcW w:w="1451" w:type="pct"/>
            <w:vMerge w:val="restart"/>
            <w:shd w:val="clear" w:color="auto" w:fill="auto"/>
            <w:noWrap/>
            <w:vAlign w:val="center"/>
            <w:hideMark/>
          </w:tcPr>
          <w:p w14:paraId="02CFB6A0"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China</w:t>
            </w:r>
          </w:p>
        </w:tc>
        <w:tc>
          <w:tcPr>
            <w:tcW w:w="1297" w:type="pct"/>
            <w:tcBorders>
              <w:bottom w:val="nil"/>
            </w:tcBorders>
            <w:shd w:val="clear" w:color="auto" w:fill="auto"/>
            <w:noWrap/>
            <w:vAlign w:val="bottom"/>
            <w:hideMark/>
          </w:tcPr>
          <w:p w14:paraId="759DD3FD"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42DA962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shd w:val="clear" w:color="auto" w:fill="auto"/>
            <w:noWrap/>
            <w:vAlign w:val="bottom"/>
            <w:hideMark/>
          </w:tcPr>
          <w:p w14:paraId="56BE859E" w14:textId="22CD9D08" w:rsidR="00BF5DAB"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1,967</w:t>
            </w:r>
          </w:p>
        </w:tc>
      </w:tr>
      <w:tr w:rsidR="00BF5DAB" w:rsidRPr="00FC0469"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43304E8C"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FC0469" w:rsidRDefault="00BF5DAB"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shd w:val="clear" w:color="auto" w:fill="auto"/>
            <w:noWrap/>
            <w:vAlign w:val="bottom"/>
            <w:hideMark/>
          </w:tcPr>
          <w:p w14:paraId="1A9A8D9D"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98</w:t>
            </w:r>
          </w:p>
        </w:tc>
      </w:tr>
      <w:tr w:rsidR="00BF5DAB" w:rsidRPr="00FC0469" w14:paraId="0BEBF62D" w14:textId="77777777" w:rsidTr="004763B4">
        <w:tc>
          <w:tcPr>
            <w:tcW w:w="1451" w:type="pct"/>
            <w:vMerge w:val="restart"/>
            <w:shd w:val="clear" w:color="auto" w:fill="auto"/>
            <w:noWrap/>
            <w:vAlign w:val="center"/>
            <w:hideMark/>
          </w:tcPr>
          <w:p w14:paraId="0931B070" w14:textId="77777777" w:rsidR="00BF5DAB" w:rsidRPr="00FC0469" w:rsidRDefault="00BF5DAB"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Cook I</w:t>
            </w:r>
            <w:r w:rsidRPr="00FC0469">
              <w:rPr>
                <w:rFonts w:ascii="Calibri" w:hAnsi="Calibri" w:cs="Calibri"/>
                <w:b/>
                <w:bCs/>
                <w:color w:val="000000"/>
                <w:lang w:eastAsia="ko-KR"/>
              </w:rPr>
              <w:t>slands</w:t>
            </w:r>
          </w:p>
        </w:tc>
        <w:tc>
          <w:tcPr>
            <w:tcW w:w="1297" w:type="pct"/>
            <w:tcBorders>
              <w:bottom w:val="nil"/>
            </w:tcBorders>
            <w:shd w:val="clear" w:color="auto" w:fill="auto"/>
            <w:noWrap/>
            <w:vAlign w:val="bottom"/>
            <w:hideMark/>
          </w:tcPr>
          <w:p w14:paraId="524A656B"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0B21A49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shd w:val="clear" w:color="auto" w:fill="auto"/>
            <w:noWrap/>
            <w:vAlign w:val="bottom"/>
            <w:hideMark/>
          </w:tcPr>
          <w:p w14:paraId="24B341B1"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39</w:t>
            </w:r>
          </w:p>
        </w:tc>
      </w:tr>
      <w:tr w:rsidR="00BF5DAB" w:rsidRPr="00FC0469"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6E496A4E"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shd w:val="clear" w:color="auto" w:fill="auto"/>
            <w:noWrap/>
            <w:vAlign w:val="bottom"/>
            <w:hideMark/>
          </w:tcPr>
          <w:p w14:paraId="7CE937D8"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C354DC" w:rsidRPr="00FC0469" w14:paraId="725337DA" w14:textId="77777777" w:rsidTr="004763B4">
        <w:tc>
          <w:tcPr>
            <w:tcW w:w="1451" w:type="pct"/>
            <w:vMerge w:val="restart"/>
            <w:shd w:val="clear" w:color="auto" w:fill="auto"/>
            <w:noWrap/>
            <w:vAlign w:val="center"/>
          </w:tcPr>
          <w:p w14:paraId="7EFC9C6F" w14:textId="77777777" w:rsidR="00C354DC" w:rsidRPr="00FC0469" w:rsidRDefault="00C354DC" w:rsidP="00452B8E">
            <w:pPr>
              <w:adjustRightInd w:val="0"/>
              <w:snapToGrid w:val="0"/>
              <w:spacing w:after="0" w:line="240" w:lineRule="auto"/>
              <w:rPr>
                <w:rFonts w:ascii="Calibri" w:hAnsi="Calibri" w:cs="Calibri"/>
                <w:b/>
                <w:bCs/>
                <w:color w:val="000000"/>
                <w:lang w:eastAsia="ko-KR"/>
              </w:rPr>
            </w:pPr>
            <w:r w:rsidRPr="00FC0469">
              <w:rPr>
                <w:rFonts w:ascii="Calibri" w:hAnsi="Calibri" w:cs="Calibri"/>
                <w:b/>
                <w:bCs/>
                <w:color w:val="000000"/>
                <w:lang w:eastAsia="ko-KR"/>
              </w:rPr>
              <w:t>Fiji</w:t>
            </w:r>
          </w:p>
        </w:tc>
        <w:tc>
          <w:tcPr>
            <w:tcW w:w="1297" w:type="pct"/>
            <w:tcBorders>
              <w:bottom w:val="nil"/>
            </w:tcBorders>
            <w:shd w:val="clear" w:color="auto" w:fill="auto"/>
            <w:noWrap/>
            <w:vAlign w:val="bottom"/>
          </w:tcPr>
          <w:p w14:paraId="3C0A4B74" w14:textId="77777777" w:rsidR="00C354DC" w:rsidRPr="00FC0469" w:rsidRDefault="00C354DC"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tcPr>
          <w:p w14:paraId="71FD882A" w14:textId="66FDE3DE" w:rsidR="00C354DC" w:rsidRPr="00FC0469" w:rsidRDefault="00710D4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bottom w:val="nil"/>
            </w:tcBorders>
            <w:shd w:val="clear" w:color="auto" w:fill="auto"/>
            <w:noWrap/>
            <w:vAlign w:val="bottom"/>
          </w:tcPr>
          <w:p w14:paraId="265DAA19" w14:textId="77777777" w:rsidR="00C354DC" w:rsidRPr="00FC0469" w:rsidRDefault="009039C8" w:rsidP="00452B8E">
            <w:pPr>
              <w:adjustRightInd w:val="0"/>
              <w:snapToGrid w:val="0"/>
              <w:spacing w:after="0" w:line="240" w:lineRule="auto"/>
              <w:jc w:val="right"/>
              <w:rPr>
                <w:rFonts w:ascii="Calibri" w:hAnsi="Calibri" w:cs="Calibri"/>
                <w:color w:val="000000"/>
                <w:lang w:eastAsia="ko-KR"/>
              </w:rPr>
            </w:pPr>
            <w:r w:rsidRPr="00FC0469">
              <w:rPr>
                <w:rFonts w:ascii="Calibri" w:hAnsi="Calibri" w:cs="Calibri"/>
                <w:color w:val="000000"/>
                <w:lang w:eastAsia="ko-KR"/>
              </w:rPr>
              <w:t>0</w:t>
            </w:r>
          </w:p>
        </w:tc>
      </w:tr>
      <w:tr w:rsidR="00692928" w:rsidRPr="00FC0469" w14:paraId="3DA40B71" w14:textId="77777777" w:rsidTr="004763B4">
        <w:tc>
          <w:tcPr>
            <w:tcW w:w="1451" w:type="pct"/>
            <w:vMerge/>
            <w:shd w:val="clear" w:color="auto" w:fill="auto"/>
            <w:noWrap/>
            <w:vAlign w:val="center"/>
          </w:tcPr>
          <w:p w14:paraId="7D929DED"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tcPr>
          <w:p w14:paraId="7CC1977D"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tcPr>
          <w:p w14:paraId="29DD8322" w14:textId="23BA78CA" w:rsidR="00692928" w:rsidRPr="00FC0469" w:rsidRDefault="00710D4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top w:val="nil"/>
              <w:bottom w:val="single" w:sz="4" w:space="0" w:color="auto"/>
            </w:tcBorders>
            <w:shd w:val="clear" w:color="auto" w:fill="auto"/>
            <w:noWrap/>
            <w:vAlign w:val="bottom"/>
          </w:tcPr>
          <w:p w14:paraId="31FC7868" w14:textId="53CEBD52" w:rsidR="00692928" w:rsidRPr="00FC0469" w:rsidRDefault="00692928" w:rsidP="00452B8E">
            <w:pPr>
              <w:adjustRightInd w:val="0"/>
              <w:snapToGrid w:val="0"/>
              <w:spacing w:after="0" w:line="240" w:lineRule="auto"/>
              <w:jc w:val="right"/>
              <w:rPr>
                <w:rFonts w:ascii="Calibri" w:hAnsi="Calibri" w:cs="Calibri"/>
                <w:color w:val="000000"/>
                <w:lang w:eastAsia="ko-KR"/>
              </w:rPr>
            </w:pPr>
            <w:r w:rsidRPr="00FC0469">
              <w:rPr>
                <w:rFonts w:ascii="Calibri" w:eastAsia="Times New Roman" w:hAnsi="Calibri" w:cs="Calibri"/>
                <w:color w:val="000000"/>
              </w:rPr>
              <w:t xml:space="preserve">                          </w:t>
            </w:r>
            <w:r w:rsidR="009039C8" w:rsidRPr="00FC0469">
              <w:rPr>
                <w:rFonts w:ascii="Calibri" w:eastAsia="Times New Roman" w:hAnsi="Calibri" w:cs="Calibri"/>
                <w:color w:val="000000"/>
              </w:rPr>
              <w:t>1.</w:t>
            </w:r>
            <w:r w:rsidR="00B06C12" w:rsidRPr="00FC0469">
              <w:rPr>
                <w:rFonts w:ascii="Calibri" w:eastAsia="Times New Roman" w:hAnsi="Calibri" w:cs="Calibri"/>
                <w:color w:val="000000"/>
              </w:rPr>
              <w:t>2</w:t>
            </w:r>
          </w:p>
        </w:tc>
      </w:tr>
      <w:tr w:rsidR="00692928" w:rsidRPr="00FC0469" w14:paraId="5D411B6E" w14:textId="77777777" w:rsidTr="004763B4">
        <w:tc>
          <w:tcPr>
            <w:tcW w:w="1451" w:type="pct"/>
            <w:vMerge w:val="restart"/>
            <w:shd w:val="clear" w:color="auto" w:fill="auto"/>
            <w:noWrap/>
            <w:vAlign w:val="center"/>
            <w:hideMark/>
          </w:tcPr>
          <w:p w14:paraId="5957C9D6"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Japan</w:t>
            </w:r>
          </w:p>
        </w:tc>
        <w:tc>
          <w:tcPr>
            <w:tcW w:w="1297" w:type="pct"/>
            <w:tcBorders>
              <w:top w:val="single" w:sz="4" w:space="0" w:color="auto"/>
              <w:bottom w:val="nil"/>
            </w:tcBorders>
            <w:shd w:val="clear" w:color="auto" w:fill="auto"/>
            <w:noWrap/>
            <w:vAlign w:val="bottom"/>
            <w:hideMark/>
          </w:tcPr>
          <w:p w14:paraId="17E70424"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45,551</w:t>
            </w:r>
          </w:p>
        </w:tc>
        <w:tc>
          <w:tcPr>
            <w:tcW w:w="1126" w:type="pct"/>
            <w:tcBorders>
              <w:top w:val="single" w:sz="4" w:space="0" w:color="auto"/>
              <w:bottom w:val="nil"/>
            </w:tcBorders>
            <w:shd w:val="clear" w:color="auto" w:fill="auto"/>
            <w:noWrap/>
            <w:vAlign w:val="bottom"/>
            <w:hideMark/>
          </w:tcPr>
          <w:p w14:paraId="6FBA685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41613166"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2,967</w:t>
            </w:r>
          </w:p>
        </w:tc>
        <w:tc>
          <w:tcPr>
            <w:tcW w:w="1126" w:type="pct"/>
            <w:tcBorders>
              <w:top w:val="nil"/>
              <w:bottom w:val="single" w:sz="4" w:space="0" w:color="auto"/>
            </w:tcBorders>
            <w:shd w:val="clear" w:color="auto" w:fill="auto"/>
            <w:noWrap/>
            <w:vAlign w:val="bottom"/>
            <w:hideMark/>
          </w:tcPr>
          <w:p w14:paraId="45E781C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10596145" w14:textId="77777777" w:rsidTr="004763B4">
        <w:tc>
          <w:tcPr>
            <w:tcW w:w="1451" w:type="pct"/>
            <w:vMerge w:val="restart"/>
            <w:shd w:val="clear" w:color="auto" w:fill="auto"/>
            <w:noWrap/>
            <w:vAlign w:val="center"/>
            <w:hideMark/>
          </w:tcPr>
          <w:p w14:paraId="435F006B"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Korea</w:t>
            </w:r>
          </w:p>
        </w:tc>
        <w:tc>
          <w:tcPr>
            <w:tcW w:w="1297" w:type="pct"/>
            <w:tcBorders>
              <w:bottom w:val="nil"/>
            </w:tcBorders>
            <w:shd w:val="clear" w:color="auto" w:fill="auto"/>
            <w:noWrap/>
            <w:vAlign w:val="bottom"/>
            <w:hideMark/>
          </w:tcPr>
          <w:p w14:paraId="2E9FE5B5"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473C2C9E"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18</w:t>
            </w:r>
          </w:p>
        </w:tc>
        <w:tc>
          <w:tcPr>
            <w:tcW w:w="1126" w:type="pct"/>
            <w:tcBorders>
              <w:bottom w:val="nil"/>
            </w:tcBorders>
            <w:shd w:val="clear" w:color="auto" w:fill="auto"/>
            <w:noWrap/>
            <w:vAlign w:val="bottom"/>
            <w:hideMark/>
          </w:tcPr>
          <w:p w14:paraId="6A88776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0F8CF3C2"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157</w:t>
            </w:r>
          </w:p>
        </w:tc>
        <w:tc>
          <w:tcPr>
            <w:tcW w:w="1126" w:type="pct"/>
            <w:tcBorders>
              <w:top w:val="nil"/>
              <w:bottom w:val="single" w:sz="4" w:space="0" w:color="auto"/>
            </w:tcBorders>
            <w:shd w:val="clear" w:color="auto" w:fill="auto"/>
            <w:noWrap/>
            <w:vAlign w:val="bottom"/>
            <w:hideMark/>
          </w:tcPr>
          <w:p w14:paraId="3F76F54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3C69D20A" w14:textId="77777777" w:rsidTr="004763B4">
        <w:tc>
          <w:tcPr>
            <w:tcW w:w="1451" w:type="pct"/>
            <w:vMerge w:val="restart"/>
            <w:shd w:val="clear" w:color="auto" w:fill="auto"/>
            <w:noWrap/>
            <w:vAlign w:val="center"/>
            <w:hideMark/>
          </w:tcPr>
          <w:p w14:paraId="47760A8F"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Philippines</w:t>
            </w:r>
          </w:p>
        </w:tc>
        <w:tc>
          <w:tcPr>
            <w:tcW w:w="1297" w:type="pct"/>
            <w:tcBorders>
              <w:bottom w:val="nil"/>
            </w:tcBorders>
            <w:shd w:val="clear" w:color="auto" w:fill="auto"/>
            <w:noWrap/>
            <w:vAlign w:val="bottom"/>
            <w:hideMark/>
          </w:tcPr>
          <w:p w14:paraId="167FF1BC"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45696E59"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shd w:val="clear" w:color="auto" w:fill="auto"/>
            <w:noWrap/>
            <w:vAlign w:val="bottom"/>
            <w:hideMark/>
          </w:tcPr>
          <w:p w14:paraId="78BB16E2"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692928" w:rsidRPr="00FC0469"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4D2130D6"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shd w:val="clear" w:color="auto" w:fill="auto"/>
            <w:noWrap/>
            <w:vAlign w:val="bottom"/>
            <w:hideMark/>
          </w:tcPr>
          <w:p w14:paraId="05A9EB3C"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75</w:t>
            </w:r>
          </w:p>
        </w:tc>
      </w:tr>
      <w:tr w:rsidR="00692928" w:rsidRPr="00FC0469" w14:paraId="7DB9A7EF" w14:textId="77777777" w:rsidTr="004763B4">
        <w:tc>
          <w:tcPr>
            <w:tcW w:w="1451" w:type="pct"/>
            <w:vMerge w:val="restart"/>
            <w:shd w:val="clear" w:color="auto" w:fill="auto"/>
            <w:noWrap/>
            <w:vAlign w:val="center"/>
            <w:hideMark/>
          </w:tcPr>
          <w:p w14:paraId="64609C83"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w:t>
            </w:r>
            <w:r w:rsidRPr="00FC0469">
              <w:rPr>
                <w:rFonts w:ascii="Calibri" w:hAnsi="Calibri" w:cs="Calibri"/>
                <w:b/>
                <w:bCs/>
                <w:color w:val="000000"/>
                <w:lang w:eastAsia="ko-KR"/>
              </w:rPr>
              <w:t>hinese Taipei</w:t>
            </w:r>
          </w:p>
        </w:tc>
        <w:tc>
          <w:tcPr>
            <w:tcW w:w="1297" w:type="pct"/>
            <w:tcBorders>
              <w:bottom w:val="nil"/>
            </w:tcBorders>
            <w:shd w:val="clear" w:color="auto" w:fill="auto"/>
            <w:noWrap/>
            <w:vAlign w:val="bottom"/>
            <w:hideMark/>
          </w:tcPr>
          <w:p w14:paraId="696147A5"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5406810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shd w:val="clear" w:color="auto" w:fill="auto"/>
            <w:noWrap/>
            <w:vAlign w:val="bottom"/>
            <w:hideMark/>
          </w:tcPr>
          <w:p w14:paraId="1890953B"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2,548</w:t>
            </w:r>
          </w:p>
        </w:tc>
      </w:tr>
      <w:tr w:rsidR="00692928" w:rsidRPr="00FC0469"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1BCA9FB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shd w:val="clear" w:color="auto" w:fill="auto"/>
            <w:noWrap/>
            <w:vAlign w:val="bottom"/>
            <w:hideMark/>
          </w:tcPr>
          <w:p w14:paraId="51AE3A41"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552</w:t>
            </w:r>
          </w:p>
        </w:tc>
      </w:tr>
      <w:tr w:rsidR="00692928" w:rsidRPr="00FC0469" w14:paraId="480F50BF" w14:textId="77777777" w:rsidTr="004763B4">
        <w:tc>
          <w:tcPr>
            <w:tcW w:w="1451" w:type="pct"/>
            <w:vMerge w:val="restart"/>
            <w:shd w:val="clear" w:color="auto" w:fill="auto"/>
            <w:noWrap/>
            <w:vAlign w:val="center"/>
            <w:hideMark/>
          </w:tcPr>
          <w:p w14:paraId="5604312E"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hAnsi="Calibri" w:cs="Calibri"/>
                <w:b/>
                <w:bCs/>
                <w:color w:val="000000"/>
                <w:lang w:eastAsia="ko-KR"/>
              </w:rPr>
              <w:t>United States of America</w:t>
            </w:r>
          </w:p>
        </w:tc>
        <w:tc>
          <w:tcPr>
            <w:tcW w:w="1297" w:type="pct"/>
            <w:tcBorders>
              <w:bottom w:val="nil"/>
            </w:tcBorders>
            <w:shd w:val="clear" w:color="auto" w:fill="auto"/>
            <w:noWrap/>
            <w:vAlign w:val="bottom"/>
            <w:hideMark/>
          </w:tcPr>
          <w:p w14:paraId="79DFA47F"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13B6A6D5"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shd w:val="clear" w:color="auto" w:fill="auto"/>
            <w:noWrap/>
            <w:vAlign w:val="bottom"/>
            <w:hideMark/>
          </w:tcPr>
          <w:p w14:paraId="612AF53F"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12,344</w:t>
            </w:r>
          </w:p>
        </w:tc>
      </w:tr>
      <w:tr w:rsidR="00692928" w:rsidRPr="00FC0469"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32F30A97"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shd w:val="clear" w:color="auto" w:fill="auto"/>
            <w:noWrap/>
            <w:vAlign w:val="bottom"/>
            <w:hideMark/>
          </w:tcPr>
          <w:p w14:paraId="1CA15546"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892</w:t>
            </w:r>
          </w:p>
        </w:tc>
      </w:tr>
      <w:tr w:rsidR="00692928" w:rsidRPr="00FC0469" w14:paraId="1EAB338A" w14:textId="77777777" w:rsidTr="004763B4">
        <w:tc>
          <w:tcPr>
            <w:tcW w:w="1451" w:type="pct"/>
            <w:vMerge w:val="restart"/>
            <w:shd w:val="clear" w:color="auto" w:fill="auto"/>
            <w:noWrap/>
            <w:vAlign w:val="center"/>
            <w:hideMark/>
          </w:tcPr>
          <w:p w14:paraId="68E8D7C2" w14:textId="76DD72B4"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Vanuat</w:t>
            </w:r>
            <w:r w:rsidR="00D477DD" w:rsidRPr="00FC0469">
              <w:rPr>
                <w:rFonts w:ascii="Calibri" w:eastAsia="Times New Roman" w:hAnsi="Calibri" w:cs="Calibri"/>
                <w:b/>
                <w:bCs/>
                <w:color w:val="000000"/>
              </w:rPr>
              <w:t>u</w:t>
            </w:r>
          </w:p>
        </w:tc>
        <w:tc>
          <w:tcPr>
            <w:tcW w:w="1297" w:type="pct"/>
            <w:tcBorders>
              <w:bottom w:val="nil"/>
            </w:tcBorders>
            <w:shd w:val="clear" w:color="auto" w:fill="auto"/>
            <w:noWrap/>
            <w:vAlign w:val="bottom"/>
            <w:hideMark/>
          </w:tcPr>
          <w:p w14:paraId="47AA0B83"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618878DB" w14:textId="1E9652B1" w:rsidR="00692928" w:rsidRPr="00FC0469" w:rsidRDefault="00087CBC"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 xml:space="preserve"> </w:t>
            </w:r>
          </w:p>
        </w:tc>
        <w:tc>
          <w:tcPr>
            <w:tcW w:w="1126" w:type="pct"/>
            <w:tcBorders>
              <w:bottom w:val="nil"/>
            </w:tcBorders>
            <w:shd w:val="clear" w:color="auto" w:fill="auto"/>
            <w:noWrap/>
            <w:vAlign w:val="bottom"/>
            <w:hideMark/>
          </w:tcPr>
          <w:p w14:paraId="4B914259" w14:textId="23455926" w:rsidR="00692928" w:rsidRPr="00FC0469" w:rsidRDefault="00D06EC1" w:rsidP="00452B8E">
            <w:pPr>
              <w:adjustRightInd w:val="0"/>
              <w:snapToGrid w:val="0"/>
              <w:spacing w:after="0" w:line="240" w:lineRule="auto"/>
              <w:jc w:val="right"/>
              <w:rPr>
                <w:rFonts w:ascii="Calibri" w:eastAsia="Times New Roman" w:hAnsi="Calibri" w:cs="Calibri"/>
                <w:color w:val="000000"/>
              </w:rPr>
            </w:pPr>
            <w:r w:rsidRPr="00FC0469">
              <w:rPr>
                <w:rFonts w:ascii="Calibri" w:hAnsi="Calibri" w:cs="Calibri"/>
                <w:lang w:eastAsia="ko-KR"/>
              </w:rPr>
              <w:t>2,525</w:t>
            </w:r>
            <w:r w:rsidR="00BD7A55" w:rsidRPr="00FC0469">
              <w:rPr>
                <w:rFonts w:ascii="Calibri" w:hAnsi="Calibri" w:cs="Calibri"/>
                <w:color w:val="000000"/>
                <w:lang w:eastAsia="ko-KR"/>
              </w:rPr>
              <w:t xml:space="preserve"> </w:t>
            </w:r>
          </w:p>
        </w:tc>
      </w:tr>
      <w:tr w:rsidR="00692928" w:rsidRPr="00FC0469"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7390D9C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FC0469" w:rsidRDefault="00692928" w:rsidP="00452B8E">
            <w:pPr>
              <w:adjustRightInd w:val="0"/>
              <w:snapToGrid w:val="0"/>
              <w:spacing w:after="0" w:line="240" w:lineRule="auto"/>
              <w:jc w:val="right"/>
              <w:rPr>
                <w:rFonts w:ascii="Calibri" w:eastAsia="Times New Roman" w:hAnsi="Calibri" w:cs="Calibri"/>
                <w:color w:val="000000"/>
              </w:rPr>
            </w:pPr>
          </w:p>
        </w:tc>
        <w:tc>
          <w:tcPr>
            <w:tcW w:w="1126" w:type="pct"/>
            <w:tcBorders>
              <w:top w:val="nil"/>
              <w:bottom w:val="single" w:sz="4" w:space="0" w:color="auto"/>
            </w:tcBorders>
            <w:shd w:val="clear" w:color="auto" w:fill="auto"/>
            <w:noWrap/>
            <w:vAlign w:val="bottom"/>
            <w:hideMark/>
          </w:tcPr>
          <w:p w14:paraId="401299D2" w14:textId="2BCB79CC" w:rsidR="00692928" w:rsidRPr="00FC0469" w:rsidRDefault="00D06EC1"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rPr>
              <w:t>13</w:t>
            </w:r>
            <w:r w:rsidR="00B06C12" w:rsidRPr="00FC0469">
              <w:rPr>
                <w:rFonts w:ascii="Calibri" w:eastAsia="Times New Roman" w:hAnsi="Calibri" w:cs="Calibri"/>
              </w:rPr>
              <w:t>6</w:t>
            </w:r>
          </w:p>
        </w:tc>
      </w:tr>
      <w:tr w:rsidR="00692928" w:rsidRPr="00FC0469" w14:paraId="072970AE" w14:textId="77777777" w:rsidTr="004763B4">
        <w:tc>
          <w:tcPr>
            <w:tcW w:w="1451" w:type="pct"/>
            <w:vMerge w:val="restart"/>
            <w:shd w:val="clear" w:color="auto" w:fill="auto"/>
            <w:noWrap/>
            <w:vAlign w:val="center"/>
            <w:hideMark/>
          </w:tcPr>
          <w:p w14:paraId="3D1223B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Belize</w:t>
            </w:r>
          </w:p>
        </w:tc>
        <w:tc>
          <w:tcPr>
            <w:tcW w:w="1297" w:type="pct"/>
            <w:tcBorders>
              <w:bottom w:val="nil"/>
            </w:tcBorders>
            <w:shd w:val="clear" w:color="auto" w:fill="auto"/>
            <w:noWrap/>
            <w:vAlign w:val="bottom"/>
            <w:hideMark/>
          </w:tcPr>
          <w:p w14:paraId="7BF1F69A"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0C8E7632"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95</w:t>
            </w:r>
          </w:p>
        </w:tc>
        <w:tc>
          <w:tcPr>
            <w:tcW w:w="1126" w:type="pct"/>
            <w:tcBorders>
              <w:bottom w:val="nil"/>
            </w:tcBorders>
            <w:shd w:val="clear" w:color="auto" w:fill="auto"/>
            <w:noWrap/>
            <w:vAlign w:val="bottom"/>
            <w:hideMark/>
          </w:tcPr>
          <w:p w14:paraId="50592691"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018687DB"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top w:val="nil"/>
              <w:bottom w:val="single" w:sz="4" w:space="0" w:color="auto"/>
            </w:tcBorders>
            <w:shd w:val="clear" w:color="auto" w:fill="auto"/>
            <w:noWrap/>
            <w:vAlign w:val="bottom"/>
            <w:hideMark/>
          </w:tcPr>
          <w:p w14:paraId="76FFD934"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3AB1654" w14:textId="77777777" w:rsidTr="004763B4">
        <w:tc>
          <w:tcPr>
            <w:tcW w:w="1451" w:type="pct"/>
            <w:vMerge w:val="restart"/>
            <w:shd w:val="clear" w:color="auto" w:fill="auto"/>
            <w:noWrap/>
            <w:vAlign w:val="center"/>
            <w:hideMark/>
          </w:tcPr>
          <w:p w14:paraId="3D880097"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FSM</w:t>
            </w:r>
          </w:p>
        </w:tc>
        <w:tc>
          <w:tcPr>
            <w:tcW w:w="1297" w:type="pct"/>
            <w:tcBorders>
              <w:bottom w:val="nil"/>
            </w:tcBorders>
            <w:shd w:val="clear" w:color="auto" w:fill="auto"/>
            <w:noWrap/>
            <w:vAlign w:val="bottom"/>
            <w:hideMark/>
          </w:tcPr>
          <w:p w14:paraId="258B76BA"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shd w:val="clear" w:color="auto" w:fill="auto"/>
            <w:noWrap/>
            <w:vAlign w:val="bottom"/>
            <w:hideMark/>
          </w:tcPr>
          <w:p w14:paraId="72567730"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bottom w:val="nil"/>
            </w:tcBorders>
            <w:shd w:val="clear" w:color="auto" w:fill="auto"/>
            <w:noWrap/>
            <w:vAlign w:val="bottom"/>
            <w:hideMark/>
          </w:tcPr>
          <w:p w14:paraId="7A27606C"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shd w:val="clear" w:color="auto" w:fill="auto"/>
            <w:noWrap/>
            <w:vAlign w:val="bottom"/>
            <w:hideMark/>
          </w:tcPr>
          <w:p w14:paraId="276A49A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18</w:t>
            </w:r>
          </w:p>
        </w:tc>
        <w:tc>
          <w:tcPr>
            <w:tcW w:w="1126" w:type="pct"/>
            <w:tcBorders>
              <w:top w:val="nil"/>
              <w:bottom w:val="single" w:sz="4" w:space="0" w:color="auto"/>
            </w:tcBorders>
            <w:shd w:val="clear" w:color="auto" w:fill="auto"/>
            <w:noWrap/>
            <w:vAlign w:val="bottom"/>
            <w:hideMark/>
          </w:tcPr>
          <w:p w14:paraId="4D4BAF49"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hAnsi="Calibri" w:cs="Calibri"/>
                <w:b/>
                <w:bCs/>
                <w:color w:val="000000"/>
                <w:lang w:eastAsia="ko-KR"/>
              </w:rPr>
              <w:t>Total Catch</w:t>
            </w:r>
          </w:p>
        </w:tc>
      </w:tr>
      <w:tr w:rsidR="00692928" w:rsidRPr="00FC0469"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shd w:val="clear" w:color="auto" w:fill="auto"/>
            <w:noWrap/>
            <w:vAlign w:val="bottom"/>
            <w:hideMark/>
          </w:tcPr>
          <w:p w14:paraId="6578747A"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shd w:val="clear" w:color="auto" w:fill="BFBFBF" w:themeFill="background1" w:themeFillShade="BF"/>
            <w:noWrap/>
            <w:vAlign w:val="bottom"/>
            <w:hideMark/>
          </w:tcPr>
          <w:p w14:paraId="59196BC6"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CA only</w:t>
            </w:r>
          </w:p>
        </w:tc>
        <w:tc>
          <w:tcPr>
            <w:tcW w:w="1126" w:type="pct"/>
            <w:shd w:val="clear" w:color="auto" w:fill="BFBFBF" w:themeFill="background1" w:themeFillShade="BF"/>
            <w:noWrap/>
            <w:vAlign w:val="bottom"/>
            <w:hideMark/>
          </w:tcPr>
          <w:p w14:paraId="3F4863A5"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N Pacific</w:t>
            </w:r>
          </w:p>
        </w:tc>
      </w:tr>
      <w:tr w:rsidR="00692928" w:rsidRPr="00FC0469" w14:paraId="4BE6AD3E" w14:textId="77777777" w:rsidTr="004763B4">
        <w:tc>
          <w:tcPr>
            <w:tcW w:w="1451" w:type="pct"/>
            <w:vMerge w:val="restart"/>
            <w:shd w:val="clear" w:color="auto" w:fill="auto"/>
            <w:noWrap/>
            <w:vAlign w:val="center"/>
            <w:hideMark/>
          </w:tcPr>
          <w:p w14:paraId="09EBE831"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Total catch</w:t>
            </w:r>
          </w:p>
        </w:tc>
        <w:tc>
          <w:tcPr>
            <w:tcW w:w="1297" w:type="pct"/>
            <w:shd w:val="clear" w:color="auto" w:fill="auto"/>
            <w:noWrap/>
            <w:vAlign w:val="bottom"/>
            <w:hideMark/>
          </w:tcPr>
          <w:p w14:paraId="3A376868"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Target</w:t>
            </w:r>
          </w:p>
        </w:tc>
        <w:tc>
          <w:tcPr>
            <w:tcW w:w="1126" w:type="pct"/>
            <w:shd w:val="clear" w:color="auto" w:fill="auto"/>
            <w:noWrap/>
            <w:vAlign w:val="bottom"/>
            <w:hideMark/>
          </w:tcPr>
          <w:p w14:paraId="7AAD37FE" w14:textId="4AA76F6D"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45,664</w:t>
            </w:r>
          </w:p>
        </w:tc>
        <w:tc>
          <w:tcPr>
            <w:tcW w:w="1126" w:type="pct"/>
            <w:shd w:val="clear" w:color="auto" w:fill="auto"/>
            <w:noWrap/>
            <w:vAlign w:val="bottom"/>
            <w:hideMark/>
          </w:tcPr>
          <w:p w14:paraId="6249FFC9" w14:textId="068F2EA3"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25,236</w:t>
            </w:r>
          </w:p>
        </w:tc>
      </w:tr>
      <w:tr w:rsidR="00692928" w:rsidRPr="00FC0469" w14:paraId="52CADBDC" w14:textId="77777777" w:rsidTr="004763B4">
        <w:trPr>
          <w:trHeight w:val="224"/>
        </w:trPr>
        <w:tc>
          <w:tcPr>
            <w:tcW w:w="1451" w:type="pct"/>
            <w:vMerge/>
            <w:shd w:val="clear" w:color="auto" w:fill="auto"/>
            <w:noWrap/>
            <w:vAlign w:val="center"/>
            <w:hideMark/>
          </w:tcPr>
          <w:p w14:paraId="6B90FA96"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p>
        </w:tc>
        <w:tc>
          <w:tcPr>
            <w:tcW w:w="1297" w:type="pct"/>
            <w:shd w:val="clear" w:color="auto" w:fill="auto"/>
            <w:noWrap/>
            <w:vAlign w:val="bottom"/>
            <w:hideMark/>
          </w:tcPr>
          <w:p w14:paraId="33EA4F3E"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Non-T</w:t>
            </w:r>
          </w:p>
        </w:tc>
        <w:tc>
          <w:tcPr>
            <w:tcW w:w="1126" w:type="pct"/>
            <w:shd w:val="clear" w:color="auto" w:fill="auto"/>
            <w:noWrap/>
            <w:vAlign w:val="bottom"/>
            <w:hideMark/>
          </w:tcPr>
          <w:p w14:paraId="3EEED60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3,142</w:t>
            </w:r>
          </w:p>
        </w:tc>
        <w:tc>
          <w:tcPr>
            <w:tcW w:w="1126" w:type="pct"/>
            <w:shd w:val="clear" w:color="auto" w:fill="auto"/>
            <w:noWrap/>
            <w:vAlign w:val="bottom"/>
            <w:hideMark/>
          </w:tcPr>
          <w:p w14:paraId="6B951EC8" w14:textId="4D0A2A5D"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1,754</w:t>
            </w:r>
          </w:p>
        </w:tc>
      </w:tr>
      <w:tr w:rsidR="00692928" w:rsidRPr="00FC0469" w14:paraId="0B0719A9" w14:textId="77777777" w:rsidTr="004763B4">
        <w:tc>
          <w:tcPr>
            <w:tcW w:w="1451" w:type="pct"/>
            <w:vMerge/>
            <w:shd w:val="clear" w:color="auto" w:fill="auto"/>
            <w:noWrap/>
            <w:vAlign w:val="center"/>
            <w:hideMark/>
          </w:tcPr>
          <w:p w14:paraId="4B6174D7"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p>
        </w:tc>
        <w:tc>
          <w:tcPr>
            <w:tcW w:w="1297" w:type="pct"/>
            <w:shd w:val="clear" w:color="auto" w:fill="auto"/>
            <w:noWrap/>
            <w:vAlign w:val="bottom"/>
            <w:hideMark/>
          </w:tcPr>
          <w:p w14:paraId="74CC47D9"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Total catch</w:t>
            </w:r>
          </w:p>
        </w:tc>
        <w:tc>
          <w:tcPr>
            <w:tcW w:w="1126" w:type="pct"/>
            <w:shd w:val="clear" w:color="auto" w:fill="auto"/>
            <w:noWrap/>
            <w:vAlign w:val="bottom"/>
            <w:hideMark/>
          </w:tcPr>
          <w:p w14:paraId="5BED57AD" w14:textId="143F8B51"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48,806</w:t>
            </w:r>
          </w:p>
        </w:tc>
        <w:tc>
          <w:tcPr>
            <w:tcW w:w="1126" w:type="pct"/>
            <w:shd w:val="clear" w:color="auto" w:fill="auto"/>
            <w:noWrap/>
            <w:vAlign w:val="bottom"/>
            <w:hideMark/>
          </w:tcPr>
          <w:p w14:paraId="3B496DD3" w14:textId="6CB2D0A0"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26,990</w:t>
            </w:r>
          </w:p>
        </w:tc>
      </w:tr>
      <w:tr w:rsidR="00692928" w:rsidRPr="00FC0469"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p>
        </w:tc>
      </w:tr>
      <w:tr w:rsidR="00692928" w:rsidRPr="00FC0469" w14:paraId="52971F82" w14:textId="77777777" w:rsidTr="004763B4">
        <w:tc>
          <w:tcPr>
            <w:tcW w:w="1451" w:type="pct"/>
            <w:vMerge w:val="restart"/>
            <w:shd w:val="clear" w:color="auto" w:fill="auto"/>
            <w:noWrap/>
            <w:vAlign w:val="center"/>
            <w:hideMark/>
          </w:tcPr>
          <w:p w14:paraId="4D53292A" w14:textId="77777777" w:rsidR="00692928" w:rsidRPr="00FC0469" w:rsidRDefault="00692928" w:rsidP="00452B8E">
            <w:pPr>
              <w:adjustRightInd w:val="0"/>
              <w:snapToGrid w:val="0"/>
              <w:spacing w:after="0" w:line="240" w:lineRule="auto"/>
              <w:jc w:val="center"/>
              <w:rPr>
                <w:rFonts w:ascii="Calibri" w:hAnsi="Calibri" w:cs="Calibri"/>
                <w:b/>
                <w:bCs/>
                <w:color w:val="000000"/>
                <w:lang w:eastAsia="ko-KR"/>
              </w:rPr>
            </w:pPr>
            <w:r w:rsidRPr="00FC0469">
              <w:rPr>
                <w:rFonts w:ascii="Calibri" w:eastAsia="Times New Roman" w:hAnsi="Calibri" w:cs="Calibri"/>
                <w:b/>
                <w:bCs/>
                <w:color w:val="000000"/>
              </w:rPr>
              <w:t>Proportion</w:t>
            </w:r>
          </w:p>
        </w:tc>
        <w:tc>
          <w:tcPr>
            <w:tcW w:w="1297" w:type="pct"/>
            <w:shd w:val="clear" w:color="auto" w:fill="auto"/>
            <w:noWrap/>
            <w:vAlign w:val="bottom"/>
            <w:hideMark/>
          </w:tcPr>
          <w:p w14:paraId="0A5EFBCA"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Target</w:t>
            </w:r>
          </w:p>
        </w:tc>
        <w:tc>
          <w:tcPr>
            <w:tcW w:w="1126" w:type="pct"/>
            <w:shd w:val="clear" w:color="auto" w:fill="auto"/>
            <w:noWrap/>
            <w:vAlign w:val="bottom"/>
            <w:hideMark/>
          </w:tcPr>
          <w:p w14:paraId="78EE2B7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94%</w:t>
            </w:r>
          </w:p>
        </w:tc>
        <w:tc>
          <w:tcPr>
            <w:tcW w:w="1126" w:type="pct"/>
            <w:shd w:val="clear" w:color="auto" w:fill="auto"/>
            <w:noWrap/>
            <w:vAlign w:val="bottom"/>
            <w:hideMark/>
          </w:tcPr>
          <w:p w14:paraId="6405EE62" w14:textId="5730496E"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w:t>
            </w:r>
            <w:r w:rsidR="006B16B9" w:rsidRPr="00FC0469">
              <w:rPr>
                <w:rFonts w:ascii="Calibri" w:eastAsia="Times New Roman" w:hAnsi="Calibri" w:cs="Calibri"/>
                <w:color w:val="000000"/>
              </w:rPr>
              <w:t>4</w:t>
            </w:r>
            <w:r w:rsidRPr="00FC0469">
              <w:rPr>
                <w:rFonts w:ascii="Calibri" w:eastAsia="Times New Roman" w:hAnsi="Calibri" w:cs="Calibri"/>
                <w:color w:val="000000"/>
              </w:rPr>
              <w:t>%</w:t>
            </w:r>
          </w:p>
        </w:tc>
      </w:tr>
      <w:tr w:rsidR="00692928" w:rsidRPr="00FC0469" w14:paraId="11834894" w14:textId="77777777" w:rsidTr="004763B4">
        <w:tc>
          <w:tcPr>
            <w:tcW w:w="1451" w:type="pct"/>
            <w:vMerge/>
            <w:shd w:val="clear" w:color="auto" w:fill="auto"/>
            <w:noWrap/>
            <w:vAlign w:val="bottom"/>
            <w:hideMark/>
          </w:tcPr>
          <w:p w14:paraId="0AA0AC60"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shd w:val="clear" w:color="auto" w:fill="auto"/>
            <w:noWrap/>
            <w:vAlign w:val="bottom"/>
            <w:hideMark/>
          </w:tcPr>
          <w:p w14:paraId="510192CD"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Non-T</w:t>
            </w:r>
          </w:p>
        </w:tc>
        <w:tc>
          <w:tcPr>
            <w:tcW w:w="1126" w:type="pct"/>
            <w:shd w:val="clear" w:color="auto" w:fill="auto"/>
            <w:noWrap/>
            <w:vAlign w:val="bottom"/>
            <w:hideMark/>
          </w:tcPr>
          <w:p w14:paraId="44699797"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6%</w:t>
            </w:r>
          </w:p>
        </w:tc>
        <w:tc>
          <w:tcPr>
            <w:tcW w:w="1126" w:type="pct"/>
            <w:shd w:val="clear" w:color="auto" w:fill="auto"/>
            <w:noWrap/>
            <w:vAlign w:val="bottom"/>
            <w:hideMark/>
          </w:tcPr>
          <w:p w14:paraId="21E962E2" w14:textId="63A9C056" w:rsidR="00692928" w:rsidRPr="00FC0469" w:rsidRDefault="006B16B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6</w:t>
            </w:r>
            <w:r w:rsidR="00692928" w:rsidRPr="00FC0469">
              <w:rPr>
                <w:rFonts w:ascii="Calibri" w:eastAsia="Times New Roman" w:hAnsi="Calibri" w:cs="Calibri"/>
                <w:color w:val="000000"/>
              </w:rPr>
              <w:t>%</w:t>
            </w:r>
          </w:p>
        </w:tc>
      </w:tr>
      <w:tr w:rsidR="00692928" w:rsidRPr="00FC0469" w14:paraId="0CFB21F7" w14:textId="77777777" w:rsidTr="004763B4">
        <w:tc>
          <w:tcPr>
            <w:tcW w:w="1451" w:type="pct"/>
            <w:vMerge/>
            <w:shd w:val="clear" w:color="auto" w:fill="auto"/>
            <w:noWrap/>
            <w:vAlign w:val="bottom"/>
            <w:hideMark/>
          </w:tcPr>
          <w:p w14:paraId="74840C6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shd w:val="clear" w:color="auto" w:fill="auto"/>
            <w:noWrap/>
            <w:vAlign w:val="bottom"/>
            <w:hideMark/>
          </w:tcPr>
          <w:p w14:paraId="08DC1BC4"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shd w:val="clear" w:color="auto" w:fill="auto"/>
            <w:noWrap/>
            <w:vAlign w:val="bottom"/>
            <w:hideMark/>
          </w:tcPr>
          <w:p w14:paraId="7F21F3F5"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100%</w:t>
            </w:r>
          </w:p>
        </w:tc>
        <w:tc>
          <w:tcPr>
            <w:tcW w:w="1126" w:type="pct"/>
            <w:shd w:val="clear" w:color="auto" w:fill="auto"/>
            <w:noWrap/>
            <w:vAlign w:val="bottom"/>
            <w:hideMark/>
          </w:tcPr>
          <w:p w14:paraId="5499025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100%</w:t>
            </w:r>
          </w:p>
        </w:tc>
      </w:tr>
    </w:tbl>
    <w:p w14:paraId="1952C538" w14:textId="77777777" w:rsidR="00CE0B74" w:rsidRPr="00FC0469" w:rsidRDefault="00CE0B74" w:rsidP="00452B8E">
      <w:pPr>
        <w:adjustRightInd w:val="0"/>
        <w:snapToGrid w:val="0"/>
        <w:spacing w:after="0" w:line="240" w:lineRule="auto"/>
        <w:rPr>
          <w:rFonts w:ascii="Calibri" w:hAnsi="Calibri" w:cs="Calibri"/>
        </w:rPr>
      </w:pPr>
    </w:p>
    <w:p w14:paraId="1764A992" w14:textId="77777777" w:rsidR="00CE0B74" w:rsidRPr="00FC0469" w:rsidRDefault="00CE0B74" w:rsidP="00452B8E">
      <w:pPr>
        <w:adjustRightInd w:val="0"/>
        <w:snapToGrid w:val="0"/>
        <w:spacing w:after="0" w:line="240" w:lineRule="auto"/>
        <w:rPr>
          <w:rFonts w:ascii="Calibri" w:hAnsi="Calibri" w:cs="Calibri"/>
          <w:bCs/>
          <w:lang w:eastAsia="ko-KR"/>
        </w:rPr>
        <w:sectPr w:rsidR="00CE0B74" w:rsidRPr="00FC0469" w:rsidSect="004D66E6">
          <w:pgSz w:w="12240" w:h="15840"/>
          <w:pgMar w:top="1152" w:right="1440" w:bottom="1152" w:left="1440" w:header="720" w:footer="720" w:gutter="0"/>
          <w:cols w:space="720"/>
          <w:docGrid w:linePitch="360"/>
        </w:sectPr>
      </w:pPr>
    </w:p>
    <w:p w14:paraId="0BCA10AC" w14:textId="77777777" w:rsidR="00935945" w:rsidRPr="00FC0469" w:rsidRDefault="00935945" w:rsidP="00452B8E">
      <w:pPr>
        <w:adjustRightInd w:val="0"/>
        <w:snapToGrid w:val="0"/>
        <w:spacing w:after="0" w:line="240" w:lineRule="auto"/>
        <w:rPr>
          <w:rFonts w:ascii="Calibri" w:hAnsi="Calibri" w:cs="Calibri"/>
          <w:b/>
          <w:lang w:eastAsia="ko-KR"/>
        </w:rPr>
      </w:pPr>
    </w:p>
    <w:p w14:paraId="61EE46A9" w14:textId="77777777" w:rsidR="002D3C17" w:rsidRPr="00FC0469" w:rsidRDefault="002D3C17" w:rsidP="00452B8E">
      <w:pPr>
        <w:adjustRightInd w:val="0"/>
        <w:snapToGrid w:val="0"/>
        <w:spacing w:after="0" w:line="240" w:lineRule="auto"/>
        <w:rPr>
          <w:rFonts w:ascii="Calibri" w:hAnsi="Calibri" w:cs="Calibri"/>
          <w:lang w:eastAsia="ko-KR"/>
        </w:rPr>
      </w:pPr>
      <w:r w:rsidRPr="00FC0469">
        <w:rPr>
          <w:rFonts w:ascii="Calibri" w:hAnsi="Calibri" w:cs="Calibri"/>
          <w:b/>
        </w:rPr>
        <w:t>Table 2</w:t>
      </w:r>
      <w:r w:rsidRPr="00FC0469">
        <w:rPr>
          <w:rFonts w:ascii="Calibri" w:hAnsi="Calibri" w:cs="Calibri"/>
        </w:rPr>
        <w:t xml:space="preserve">. Fishing effort </w:t>
      </w:r>
      <w:r w:rsidR="00DF5F86" w:rsidRPr="00FC0469">
        <w:rPr>
          <w:rFonts w:ascii="Calibri" w:hAnsi="Calibri" w:cs="Calibri"/>
        </w:rPr>
        <w:t xml:space="preserve">fishing </w:t>
      </w:r>
      <w:r w:rsidRPr="00FC0469">
        <w:rPr>
          <w:rFonts w:ascii="Calibri" w:hAnsi="Calibri" w:cs="Calibri"/>
        </w:rPr>
        <w:t>for</w:t>
      </w:r>
      <w:r w:rsidR="00BF5DAB" w:rsidRPr="00FC0469">
        <w:rPr>
          <w:rFonts w:ascii="Calibri" w:hAnsi="Calibri" w:cs="Calibri"/>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FC0469"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Area</w:t>
            </w:r>
            <w:r w:rsidRPr="00FC0469">
              <w:rPr>
                <w:rStyle w:val="FootnoteReference"/>
                <w:rFonts w:ascii="Calibri" w:eastAsia="Times New Roman" w:hAnsi="Calibri" w:cs="Calibri"/>
                <w:bCs/>
                <w:sz w:val="20"/>
                <w:szCs w:val="20"/>
              </w:rPr>
              <w:footnoteReference w:id="2"/>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Fishery</w:t>
            </w:r>
            <w:r w:rsidRPr="00FC0469">
              <w:rPr>
                <w:rStyle w:val="FootnoteReference"/>
                <w:rFonts w:ascii="Calibri" w:eastAsia="Times New Roman" w:hAnsi="Calibri" w:cs="Calibri"/>
                <w:bCs/>
                <w:sz w:val="20"/>
                <w:szCs w:val="20"/>
              </w:rPr>
              <w:footnoteReference w:id="3"/>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2010</w:t>
            </w:r>
          </w:p>
        </w:tc>
      </w:tr>
      <w:tr w:rsidR="004763B4" w:rsidRPr="00FC0469"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4763B4" w:rsidRPr="00FC0469" w14:paraId="306412D0" w14:textId="77777777" w:rsidTr="00AE14D3">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Canada</w:t>
            </w:r>
            <w:r w:rsidRPr="00FC0469">
              <w:rPr>
                <w:rStyle w:val="FootnoteReference"/>
                <w:rFonts w:ascii="Calibri" w:eastAsia="Times New Roman" w:hAnsi="Calibri" w:cs="Calibri"/>
                <w:bCs/>
                <w:sz w:val="20"/>
                <w:szCs w:val="20"/>
              </w:rPr>
              <w:footnoteReference w:id="4"/>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7,294</w:t>
            </w:r>
          </w:p>
        </w:tc>
      </w:tr>
      <w:tr w:rsidR="004763B4" w:rsidRPr="00FC0469" w14:paraId="67AC3920" w14:textId="77777777" w:rsidTr="00AE14D3">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w:t>
            </w:r>
            <w:r w:rsidRPr="00FC0469">
              <w:rPr>
                <w:rStyle w:val="FootnoteReference"/>
                <w:rFonts w:ascii="Calibri" w:eastAsia="Times New Roman" w:hAnsi="Calibri" w:cs="Calibri"/>
                <w:sz w:val="20"/>
                <w:szCs w:val="20"/>
              </w:rPr>
              <w:footnoteReference w:id="5"/>
            </w:r>
            <w:r w:rsidRPr="00FC0469">
              <w:rPr>
                <w:rFonts w:ascii="Calibri" w:eastAsia="Times New Roman" w:hAnsi="Calibri" w:cs="Calibri"/>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FC0469" w:rsidRDefault="007C0283"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FC0469" w:rsidRDefault="007C0283"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FC0469" w:rsidRDefault="007C0283"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w:t>
            </w:r>
            <w:r w:rsidR="00887105" w:rsidRPr="00FC0469">
              <w:rPr>
                <w:rFonts w:ascii="Calibri" w:eastAsia="SimSun" w:hAnsi="Calibri" w:cs="Calibri"/>
                <w:kern w:val="2"/>
                <w:sz w:val="20"/>
                <w:szCs w:val="20"/>
                <w:lang w:eastAsia="zh-CN"/>
              </w:rPr>
              <w:t>,</w:t>
            </w:r>
            <w:r w:rsidRPr="00FC0469">
              <w:rPr>
                <w:rFonts w:ascii="Calibri" w:eastAsia="SimSun" w:hAnsi="Calibri" w:cs="Calibri"/>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w:t>
            </w:r>
            <w:r w:rsidR="00887105" w:rsidRPr="00FC0469">
              <w:rPr>
                <w:rFonts w:ascii="Calibri" w:eastAsia="SimSun" w:hAnsi="Calibri" w:cs="Calibri"/>
                <w:kern w:val="2"/>
                <w:sz w:val="20"/>
                <w:szCs w:val="20"/>
                <w:lang w:eastAsia="zh-CN"/>
              </w:rPr>
              <w:t>,</w:t>
            </w:r>
            <w:r w:rsidRPr="00FC0469">
              <w:rPr>
                <w:rFonts w:ascii="Calibri" w:eastAsia="SimSun" w:hAnsi="Calibri" w:cs="Calibri"/>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240</w:t>
            </w:r>
          </w:p>
        </w:tc>
      </w:tr>
      <w:tr w:rsidR="004763B4" w:rsidRPr="00FC0469" w14:paraId="1334AB01"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08B0627A"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FC0469" w:rsidRDefault="00692928"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00733BB2" w:rsidRPr="00FC0469">
              <w:rPr>
                <w:rStyle w:val="FootnoteReference"/>
                <w:rFonts w:ascii="Calibri" w:hAnsi="Calibri" w:cs="Calibri"/>
                <w:bCs/>
                <w:sz w:val="20"/>
                <w:szCs w:val="20"/>
                <w:lang w:eastAsia="ko-KR"/>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r>
      <w:tr w:rsidR="004763B4" w:rsidRPr="00FC0469" w14:paraId="4164EFC8"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FC0469" w:rsidRDefault="00DA4E63"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Japan</w:t>
            </w:r>
            <w:r w:rsidRPr="00FC0469">
              <w:rPr>
                <w:rStyle w:val="FootnoteReference"/>
                <w:rFonts w:ascii="Calibri" w:eastAsia="Times New Roman" w:hAnsi="Calibri" w:cs="Calibri"/>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286</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45,877</w:t>
            </w:r>
          </w:p>
        </w:tc>
      </w:tr>
      <w:tr w:rsidR="004763B4" w:rsidRPr="00FC0469" w14:paraId="12A8E6AC" w14:textId="77777777" w:rsidTr="00AE14D3">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342</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FC0469" w:rsidRDefault="00E4232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13,084</w:t>
            </w:r>
          </w:p>
        </w:tc>
      </w:tr>
      <w:tr w:rsidR="004763B4" w:rsidRPr="00FC0469" w14:paraId="00ECE9BD"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FC0469" w:rsidRDefault="00E42322"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15,541</w:t>
            </w:r>
          </w:p>
        </w:tc>
      </w:tr>
      <w:tr w:rsidR="00C14E18" w:rsidRPr="00FC0469"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C14E18" w:rsidRPr="00FC0469" w:rsidRDefault="00C14E18"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8"/>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C14E18" w:rsidRPr="00FC0469" w:rsidRDefault="00C14E1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C14E18" w:rsidRPr="00FC0469" w:rsidRDefault="00C14E1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C14E18"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r w:rsidRPr="00FC0469">
              <w:rPr>
                <w:rStyle w:val="FootnoteReference"/>
                <w:rFonts w:ascii="Calibri" w:hAnsi="Calibri" w:cs="Calibri"/>
                <w:sz w:val="20"/>
                <w:szCs w:val="20"/>
                <w:lang w:eastAsia="ko-KR"/>
              </w:rPr>
              <w:footnoteReference w:id="9"/>
            </w:r>
          </w:p>
          <w:p w14:paraId="247FFD42" w14:textId="5314EFA0"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14E18"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r w:rsidRPr="00FC0469">
              <w:rPr>
                <w:rFonts w:ascii="Calibri" w:hAnsi="Calibri" w:cs="Calibri"/>
                <w:sz w:val="20"/>
                <w:szCs w:val="20"/>
                <w:vertAlign w:val="superscript"/>
                <w:lang w:eastAsia="ko-KR"/>
              </w:rPr>
              <w:t>8</w:t>
            </w:r>
          </w:p>
          <w:p w14:paraId="5D239CB3" w14:textId="6539B9EB"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6E0DA79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1CE2771D"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37005CB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23F2AA4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57D073C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2F7843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1C9939A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3D44C01D"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r>
      <w:tr w:rsidR="004763B4" w:rsidRPr="00FC0469"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FC0469" w:rsidRDefault="006F17E6" w:rsidP="00452B8E">
            <w:pPr>
              <w:adjustRightInd w:val="0"/>
              <w:snapToGrid w:val="0"/>
              <w:spacing w:after="0" w:line="240" w:lineRule="auto"/>
              <w:ind w:left="-27"/>
              <w:rPr>
                <w:rFonts w:ascii="Calibri" w:eastAsia="Times New Roman" w:hAnsi="Calibri" w:cs="Calibri"/>
                <w:bCs/>
                <w:sz w:val="20"/>
                <w:szCs w:val="20"/>
              </w:rPr>
            </w:pPr>
            <w:r w:rsidRPr="00FC0469">
              <w:rPr>
                <w:rFonts w:ascii="Calibri" w:eastAsia="Times New Roman" w:hAnsi="Calibri" w:cs="Calibri"/>
                <w:bCs/>
                <w:sz w:val="20"/>
                <w:szCs w:val="20"/>
              </w:rPr>
              <w:t>Philippines</w:t>
            </w:r>
            <w:r w:rsidR="001C2E08" w:rsidRPr="00FC0469">
              <w:rPr>
                <w:rStyle w:val="FootnoteReference"/>
                <w:rFonts w:ascii="Calibri" w:eastAsia="Times New Roman" w:hAnsi="Calibri" w:cs="Calibri"/>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FC0469" w:rsidRDefault="006F17E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FC0469" w:rsidRDefault="006F17E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FC0469" w:rsidRDefault="00742430"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FC0469" w:rsidRDefault="00742430"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FC0469" w:rsidDel="00CE4171"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6FE315F5" w14:textId="77777777" w:rsidTr="00AC6F7F">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bCs/>
                <w:sz w:val="20"/>
                <w:szCs w:val="20"/>
              </w:rPr>
              <w:t>Chinese Taipei</w:t>
            </w:r>
            <w:r w:rsidRPr="00FC0469">
              <w:rPr>
                <w:rStyle w:val="FootnoteReference"/>
                <w:rFonts w:ascii="Calibri" w:eastAsia="Times New Roman" w:hAnsi="Calibri" w:cs="Calibri"/>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6CF52"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46F7"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B6B31"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FB23"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3A5E"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FB0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7C49C"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6DC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5AA8F"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CE5D3"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9A22"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AD2F5"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DB38"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C17F"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E9EB"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D2D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2,093</w:t>
            </w:r>
          </w:p>
        </w:tc>
      </w:tr>
      <w:tr w:rsidR="004763B4" w:rsidRPr="00FC0469" w14:paraId="4A4ED3DF" w14:textId="77777777" w:rsidTr="00AE14D3">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FC0469" w:rsidRDefault="009A4B0A"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FC0469" w:rsidRDefault="009A4B0A"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FC0469" w:rsidRDefault="009A4B0A"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13,076</w:t>
            </w:r>
          </w:p>
        </w:tc>
      </w:tr>
      <w:tr w:rsidR="004763B4" w:rsidRPr="00FC0469" w14:paraId="5A02F07F" w14:textId="77777777" w:rsidTr="00AE14D3">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FC0469" w:rsidRDefault="005E1D4F" w:rsidP="00452B8E">
            <w:pPr>
              <w:adjustRightInd w:val="0"/>
              <w:snapToGrid w:val="0"/>
              <w:spacing w:after="0" w:line="240" w:lineRule="auto"/>
              <w:rPr>
                <w:rFonts w:ascii="Calibri" w:eastAsia="Times New Roman" w:hAnsi="Calibri" w:cs="Calibr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r>
      <w:tr w:rsidR="004763B4" w:rsidRPr="00FC0469"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FC0469" w:rsidRDefault="005E1D4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r w:rsidR="00A95CB2" w:rsidRPr="00FC0469">
              <w:rPr>
                <w:rStyle w:val="FootnoteReference"/>
                <w:rFonts w:ascii="Calibri" w:eastAsia="Times New Roman" w:hAnsi="Calibri" w:cs="Calibri"/>
                <w:bCs/>
                <w:sz w:val="20"/>
                <w:szCs w:val="20"/>
              </w:rPr>
              <w:footnoteReference w:id="12"/>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FC0469" w:rsidRDefault="00BC1210"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898535"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3E85299D" w14:textId="1894E62B" w:rsidR="005E1D4F" w:rsidRPr="00FC0469" w:rsidRDefault="00BC1210" w:rsidP="00452B8E">
            <w:pPr>
              <w:adjustRightInd w:val="0"/>
              <w:snapToGrid w:val="0"/>
              <w:spacing w:after="0" w:line="240" w:lineRule="auto"/>
              <w:jc w:val="right"/>
              <w:rPr>
                <w:rFonts w:ascii="Calibri" w:hAnsi="Calibri" w:cs="Calibri"/>
                <w:sz w:val="20"/>
                <w:szCs w:val="20"/>
                <w:lang w:eastAsia="ko-KR"/>
              </w:rPr>
            </w:pPr>
            <w:r w:rsidRPr="00FC0469">
              <w:rPr>
                <w:rFonts w:ascii="Calibri" w:eastAsia="Times New Roman" w:hAnsi="Calibri" w:cs="Calibri"/>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87EA97"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159A3DC9" w14:textId="234EB100" w:rsidR="00BC1210" w:rsidRPr="00FC0469" w:rsidRDefault="00BC1210" w:rsidP="00452B8E">
            <w:pPr>
              <w:adjustRightInd w:val="0"/>
              <w:snapToGrid w:val="0"/>
              <w:spacing w:after="0" w:line="240" w:lineRule="auto"/>
              <w:jc w:val="right"/>
              <w:rPr>
                <w:rFonts w:ascii="Calibri" w:eastAsia="Times New Roman" w:hAnsi="Calibri" w:cs="Calibri"/>
                <w:sz w:val="20"/>
                <w:szCs w:val="20"/>
              </w:rPr>
            </w:pPr>
          </w:p>
          <w:p w14:paraId="59410203"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32</w:t>
            </w:r>
            <w:r w:rsidR="00BC1210" w:rsidRPr="00FC0469">
              <w:rPr>
                <w:rFonts w:ascii="Calibri" w:eastAsia="Times New Roman" w:hAnsi="Calibri" w:cs="Calibri"/>
                <w:sz w:val="20"/>
                <w:szCs w:val="20"/>
              </w:rPr>
              <w:t xml:space="preserve"> </w:t>
            </w:r>
          </w:p>
          <w:p w14:paraId="7B9AEB8E"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2,868</w:t>
            </w:r>
          </w:p>
          <w:p w14:paraId="4ED17F20"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23</w:t>
            </w:r>
          </w:p>
          <w:p w14:paraId="5F02E652"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2,133</w:t>
            </w:r>
          </w:p>
          <w:p w14:paraId="064AF6A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20</w:t>
            </w:r>
          </w:p>
          <w:p w14:paraId="40C8292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1,883</w:t>
            </w:r>
          </w:p>
          <w:p w14:paraId="4CBFE2E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14</w:t>
            </w:r>
          </w:p>
          <w:p w14:paraId="716C0389"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1.248</w:t>
            </w:r>
          </w:p>
          <w:p w14:paraId="776A1F7B"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10</w:t>
            </w:r>
            <w:r w:rsidR="00BC1210" w:rsidRPr="00FC0469">
              <w:rPr>
                <w:rFonts w:ascii="Calibri" w:eastAsia="Times New Roman" w:hAnsi="Calibri" w:cs="Calibri"/>
                <w:sz w:val="20"/>
                <w:szCs w:val="20"/>
              </w:rPr>
              <w:t xml:space="preserve"> </w:t>
            </w:r>
          </w:p>
          <w:p w14:paraId="594BE40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1.053</w:t>
            </w:r>
          </w:p>
          <w:p w14:paraId="1FC29D84"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r>
    </w:tbl>
    <w:p w14:paraId="7C010B71" w14:textId="77777777" w:rsidR="006A68B1" w:rsidRPr="00FC0469" w:rsidRDefault="00E42322" w:rsidP="00452B8E">
      <w:pPr>
        <w:adjustRightInd w:val="0"/>
        <w:snapToGrid w:val="0"/>
        <w:spacing w:after="0" w:line="240" w:lineRule="auto"/>
        <w:rPr>
          <w:rFonts w:ascii="Calibri" w:hAnsi="Calibri" w:cs="Calibri"/>
        </w:rPr>
      </w:pPr>
      <w:r w:rsidRPr="00FC0469">
        <w:rPr>
          <w:rFonts w:ascii="Calibri" w:hAnsi="Calibri" w:cs="Calibri"/>
        </w:rPr>
        <w:t xml:space="preserve">*  Data in the </w:t>
      </w:r>
      <w:r w:rsidR="00784C3E" w:rsidRPr="00FC0469">
        <w:rPr>
          <w:rFonts w:ascii="Calibri" w:hAnsi="Calibri" w:cs="Calibri"/>
        </w:rPr>
        <w:t>WCP</w:t>
      </w:r>
      <w:r w:rsidR="00784C3E" w:rsidRPr="00FC0469">
        <w:rPr>
          <w:rFonts w:ascii="Calibri" w:hAnsi="Calibri" w:cs="Calibri"/>
          <w:lang w:eastAsia="ko-KR"/>
        </w:rPr>
        <w:t>O</w:t>
      </w:r>
      <w:r w:rsidR="00784C3E" w:rsidRPr="00FC0469">
        <w:rPr>
          <w:rFonts w:ascii="Calibri" w:hAnsi="Calibri" w:cs="Calibri"/>
        </w:rPr>
        <w:t xml:space="preserve"> </w:t>
      </w:r>
      <w:r w:rsidRPr="00FC0469">
        <w:rPr>
          <w:rFonts w:ascii="Calibri" w:hAnsi="Calibri" w:cs="Calibri"/>
        </w:rPr>
        <w:t>were confidential</w:t>
      </w:r>
    </w:p>
    <w:p w14:paraId="4F20DE4B" w14:textId="77777777" w:rsidR="00DD7170" w:rsidRPr="00FC0469" w:rsidRDefault="00DD7170" w:rsidP="00452B8E">
      <w:pPr>
        <w:adjustRightInd w:val="0"/>
        <w:snapToGrid w:val="0"/>
        <w:spacing w:after="0" w:line="240" w:lineRule="auto"/>
        <w:rPr>
          <w:rFonts w:ascii="Calibri" w:hAnsi="Calibri" w:cs="Calibri"/>
          <w:b/>
        </w:rPr>
      </w:pPr>
      <w:r w:rsidRPr="00FC0469">
        <w:rPr>
          <w:rFonts w:ascii="Calibri" w:hAnsi="Calibri" w:cs="Calibri"/>
          <w:b/>
        </w:rPr>
        <w:br w:type="page"/>
      </w:r>
    </w:p>
    <w:p w14:paraId="3AFCC0FB" w14:textId="77777777" w:rsidR="00935945" w:rsidRPr="00FC0469" w:rsidRDefault="00935945" w:rsidP="00452B8E">
      <w:pPr>
        <w:adjustRightInd w:val="0"/>
        <w:snapToGrid w:val="0"/>
        <w:spacing w:after="0" w:line="240" w:lineRule="auto"/>
        <w:rPr>
          <w:rFonts w:ascii="Calibri" w:hAnsi="Calibri" w:cs="Calibri"/>
          <w:b/>
          <w:lang w:eastAsia="ko-KR"/>
        </w:rPr>
      </w:pPr>
    </w:p>
    <w:p w14:paraId="0D843FF1" w14:textId="77777777" w:rsidR="00454D26" w:rsidRPr="00FC0469" w:rsidRDefault="00CD4D5A" w:rsidP="00452B8E">
      <w:pPr>
        <w:adjustRightInd w:val="0"/>
        <w:snapToGrid w:val="0"/>
        <w:spacing w:after="0" w:line="240" w:lineRule="auto"/>
        <w:rPr>
          <w:rFonts w:ascii="Calibri" w:hAnsi="Calibri" w:cs="Calibri"/>
          <w:lang w:eastAsia="ko-KR"/>
        </w:rPr>
      </w:pPr>
      <w:r w:rsidRPr="00FC0469">
        <w:rPr>
          <w:rFonts w:ascii="Calibri" w:hAnsi="Calibri" w:cs="Calibri"/>
          <w:b/>
        </w:rPr>
        <w:t>Table 2</w:t>
      </w:r>
      <w:r w:rsidR="003A6D23" w:rsidRPr="00FC0469">
        <w:rPr>
          <w:rFonts w:ascii="Calibri" w:hAnsi="Calibri" w:cs="Calibri"/>
          <w:b/>
          <w:lang w:eastAsia="ko-KR"/>
        </w:rPr>
        <w:t xml:space="preserve"> (continued)</w:t>
      </w:r>
      <w:r w:rsidRPr="00FC0469">
        <w:rPr>
          <w:rFonts w:ascii="Calibri" w:hAnsi="Calibri" w:cs="Calibri"/>
        </w:rPr>
        <w:t>. Fishing effort fishing for</w:t>
      </w:r>
      <w:r w:rsidR="00BF5DAB" w:rsidRPr="00FC0469">
        <w:rPr>
          <w:rFonts w:ascii="Calibri" w:hAnsi="Calibri" w:cs="Calibri"/>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FC0469"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201</w:t>
            </w:r>
            <w:r w:rsidRPr="00FC0469">
              <w:rPr>
                <w:rFonts w:ascii="Calibri" w:hAnsi="Calibri" w:cs="Calibri"/>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2016</w:t>
            </w:r>
          </w:p>
        </w:tc>
      </w:tr>
      <w:tr w:rsidR="0067628F" w:rsidRPr="00FC0469"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67628F" w:rsidRPr="00FC0469" w14:paraId="2C10AEBF" w14:textId="77777777" w:rsidTr="00AE14D3">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FC0469" w:rsidRDefault="00CB4AC5"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FC0469" w:rsidRDefault="00CB4AC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5,359</w:t>
            </w:r>
          </w:p>
        </w:tc>
      </w:tr>
      <w:tr w:rsidR="0067628F" w:rsidRPr="00FC0469" w14:paraId="52088936" w14:textId="77777777" w:rsidTr="00AE14D3">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FC0469" w:rsidRDefault="00CB4AC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67628F" w:rsidRPr="00FC0469"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FC0469" w:rsidRDefault="00BF5DAB"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FC0469" w:rsidRDefault="00BF5DAB"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FC0469" w:rsidRDefault="00BF5DA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FC0469" w:rsidRDefault="00BF5DA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FC0469" w:rsidRDefault="00134F50"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FC0469" w:rsidRDefault="00134F50"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910</w:t>
            </w:r>
          </w:p>
        </w:tc>
      </w:tr>
      <w:tr w:rsidR="0067628F" w:rsidRPr="00FC0469" w14:paraId="42EAF44C" w14:textId="77777777" w:rsidTr="00AE14D3">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FC0469" w:rsidRDefault="00BF5DAB"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FC0469" w:rsidRDefault="00BF5DA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r>
      <w:tr w:rsidR="0067628F" w:rsidRPr="00FC0469" w14:paraId="50AB3EA5"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FC0469" w:rsidRDefault="006715B1" w:rsidP="00452B8E">
            <w:pPr>
              <w:adjustRightInd w:val="0"/>
              <w:snapToGrid w:val="0"/>
              <w:spacing w:after="0" w:line="240" w:lineRule="auto"/>
              <w:rPr>
                <w:rFonts w:ascii="Calibri" w:eastAsia="Times New Roman" w:hAnsi="Calibri" w:cs="Calibr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FC0469" w:rsidRDefault="006715B1"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FC0469" w:rsidRDefault="006715B1"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68</w:t>
            </w:r>
          </w:p>
        </w:tc>
      </w:tr>
      <w:tr w:rsidR="0067628F" w:rsidRPr="00FC0469"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FC0469" w:rsidRDefault="00692928"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00733BB2" w:rsidRPr="00FC0469">
              <w:rPr>
                <w:rStyle w:val="FootnoteReference"/>
                <w:rFonts w:ascii="Calibri" w:hAnsi="Calibri" w:cs="Calibri"/>
                <w:bCs/>
                <w:sz w:val="20"/>
                <w:szCs w:val="20"/>
                <w:lang w:eastAsia="ko-KR"/>
              </w:rPr>
              <w:footnoteReference w:id="13"/>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FC0469" w:rsidRDefault="00692928"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170</w:t>
            </w:r>
          </w:p>
        </w:tc>
      </w:tr>
      <w:tr w:rsidR="0067628F" w:rsidRPr="00FC0469" w14:paraId="39CB52C1" w14:textId="77777777" w:rsidTr="00AE14D3">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FC0469" w:rsidRDefault="00DA4E63"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FC0469" w:rsidRDefault="00FC6FC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FC0469" w:rsidRDefault="007E4BDE"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37,308</w:t>
            </w:r>
          </w:p>
        </w:tc>
      </w:tr>
      <w:tr w:rsidR="0067628F" w:rsidRPr="00FC0469" w14:paraId="04141ED0" w14:textId="77777777" w:rsidTr="00AE14D3">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w:t>
            </w:r>
            <w:r w:rsidRPr="00FC0469">
              <w:rPr>
                <w:rFonts w:ascii="Calibri" w:hAnsi="Calibri" w:cs="Calibri"/>
                <w:sz w:val="20"/>
                <w:szCs w:val="20"/>
                <w:lang w:eastAsia="ko-KR"/>
              </w:rPr>
              <w:t>,</w:t>
            </w:r>
            <w:r w:rsidRPr="00FC0469">
              <w:rPr>
                <w:rFonts w:ascii="Calibri" w:eastAsia="Times New Roman" w:hAnsi="Calibri" w:cs="Calibri"/>
                <w:sz w:val="20"/>
                <w:szCs w:val="20"/>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r w:rsidRPr="00FC0469">
              <w:rPr>
                <w:rFonts w:ascii="Calibri" w:hAnsi="Calibri" w:cs="Calibri"/>
                <w:sz w:val="20"/>
                <w:szCs w:val="20"/>
                <w:lang w:eastAsia="ko-KR"/>
              </w:rPr>
              <w:t>,</w:t>
            </w:r>
            <w:r w:rsidRPr="00FC0469">
              <w:rPr>
                <w:rFonts w:ascii="Calibri" w:eastAsia="Times New Roman" w:hAnsi="Calibri" w:cs="Calibri"/>
                <w:sz w:val="20"/>
                <w:szCs w:val="20"/>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FC0469" w:rsidRDefault="00FC6FC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FC0469" w:rsidRDefault="007E4BDE"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10,419</w:t>
            </w:r>
          </w:p>
        </w:tc>
      </w:tr>
      <w:tr w:rsidR="0067628F" w:rsidRPr="00FC0469" w14:paraId="7DD02374"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r w:rsidRPr="00FC0469">
              <w:rPr>
                <w:rFonts w:ascii="Calibri" w:hAnsi="Calibri" w:cs="Calibri"/>
                <w:sz w:val="20"/>
                <w:szCs w:val="20"/>
                <w:lang w:eastAsia="ko-KR"/>
              </w:rPr>
              <w:t>,</w:t>
            </w:r>
            <w:r w:rsidRPr="00FC0469">
              <w:rPr>
                <w:rFonts w:ascii="Calibri" w:eastAsia="Times New Roman" w:hAnsi="Calibri" w:cs="Calibri"/>
                <w:sz w:val="20"/>
                <w:szCs w:val="20"/>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w:t>
            </w:r>
            <w:r w:rsidRPr="00FC0469">
              <w:rPr>
                <w:rFonts w:ascii="Calibri" w:hAnsi="Calibri" w:cs="Calibri"/>
                <w:sz w:val="20"/>
                <w:szCs w:val="20"/>
                <w:lang w:eastAsia="ko-KR"/>
              </w:rPr>
              <w:t>,</w:t>
            </w:r>
            <w:r w:rsidRPr="00FC0469">
              <w:rPr>
                <w:rFonts w:ascii="Calibri" w:eastAsia="Times New Roman" w:hAnsi="Calibri" w:cs="Calibri"/>
                <w:sz w:val="20"/>
                <w:szCs w:val="20"/>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w:t>
            </w:r>
            <w:r w:rsidRPr="00FC0469">
              <w:rPr>
                <w:rFonts w:ascii="Calibri" w:hAnsi="Calibri" w:cs="Calibri"/>
                <w:sz w:val="20"/>
                <w:szCs w:val="20"/>
                <w:lang w:eastAsia="ko-KR"/>
              </w:rPr>
              <w:t>,</w:t>
            </w:r>
            <w:r w:rsidRPr="00FC0469">
              <w:rPr>
                <w:rFonts w:ascii="Calibri" w:eastAsia="Times New Roman" w:hAnsi="Calibri" w:cs="Calibri"/>
                <w:sz w:val="20"/>
                <w:szCs w:val="20"/>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13,923</w:t>
            </w:r>
          </w:p>
        </w:tc>
      </w:tr>
      <w:tr w:rsidR="0067628F" w:rsidRPr="00FC0469" w14:paraId="710B07EC" w14:textId="77777777" w:rsidTr="00AC6F7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FC0469" w:rsidRDefault="00935945"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FC0469" w:rsidRDefault="0093594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FC0469" w:rsidRDefault="0093594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Pr="00FC0469" w:rsidRDefault="005B767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58B5AD65" w14:textId="228A8DDA" w:rsidR="00935945" w:rsidRPr="00FC0469" w:rsidRDefault="00935945"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FC0469" w:rsidRDefault="008710A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676C5D9D"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6F28D058"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3ED3D5F"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0BCDC4BF"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0EF27BDE"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00181C4" w:rsidR="00935945" w:rsidRPr="00FC0469" w:rsidRDefault="00C14E18" w:rsidP="00452B8E">
            <w:pPr>
              <w:adjustRightInd w:val="0"/>
              <w:snapToGrid w:val="0"/>
              <w:spacing w:after="0" w:line="240" w:lineRule="auto"/>
              <w:ind w:right="100"/>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4B1E1FC5"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04DC26C1"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A6A9E68" w14:textId="71B0B151"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774BCCED" w14:textId="0CC778FB" w:rsidR="00935945" w:rsidRPr="00FC0469" w:rsidRDefault="00C14E18" w:rsidP="00452B8E">
            <w:pPr>
              <w:adjustRightInd w:val="0"/>
              <w:snapToGrid w:val="0"/>
              <w:spacing w:after="0" w:line="240" w:lineRule="auto"/>
              <w:ind w:right="100"/>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32019570" w14:textId="2EE5BF5B"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01CEAE8D" w14:textId="5B78F7DE"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A46A71" w:rsidRPr="00FC0469"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FC0469" w:rsidRDefault="004D6FAF"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FC0469" w:rsidRDefault="004D6FAF" w:rsidP="00452B8E">
            <w:pPr>
              <w:adjustRightInd w:val="0"/>
              <w:snapToGrid w:val="0"/>
              <w:spacing w:after="0" w:line="240" w:lineRule="auto"/>
              <w:ind w:left="-69"/>
              <w:rPr>
                <w:rFonts w:ascii="Calibri" w:eastAsia="Times New Roman" w:hAnsi="Calibri" w:cs="Calibri"/>
                <w:sz w:val="20"/>
                <w:szCs w:val="20"/>
              </w:rPr>
            </w:pPr>
            <w:r w:rsidRPr="00FC0469">
              <w:rPr>
                <w:rFonts w:ascii="Calibri" w:eastAsia="Times New Roman" w:hAnsi="Calibri" w:cs="Calibri"/>
                <w:sz w:val="20"/>
                <w:szCs w:val="20"/>
              </w:rPr>
              <w:t xml:space="preserve">Artisanal fishery </w:t>
            </w:r>
          </w:p>
          <w:p w14:paraId="1CB7EB9E" w14:textId="3CB70EA6" w:rsidR="004D6FAF" w:rsidRPr="00FC0469" w:rsidRDefault="004D6FAF" w:rsidP="00452B8E">
            <w:pPr>
              <w:adjustRightInd w:val="0"/>
              <w:snapToGrid w:val="0"/>
              <w:spacing w:after="0" w:line="240" w:lineRule="auto"/>
              <w:ind w:left="-69" w:right="-47"/>
              <w:rPr>
                <w:rFonts w:ascii="Calibri" w:eastAsia="Times New Roman" w:hAnsi="Calibri" w:cs="Calibri"/>
                <w:spacing w:val="-12"/>
                <w:sz w:val="20"/>
                <w:szCs w:val="20"/>
              </w:rPr>
            </w:pPr>
            <w:r w:rsidRPr="00FC0469">
              <w:rPr>
                <w:rFonts w:ascii="Calibri" w:eastAsia="Times New Roman" w:hAnsi="Calibri" w:cs="Calibri"/>
                <w:spacing w:val="-12"/>
                <w:sz w:val="20"/>
                <w:szCs w:val="20"/>
              </w:rPr>
              <w:t>(non</w:t>
            </w:r>
            <w:r w:rsidR="00691577" w:rsidRPr="00FC0469">
              <w:rPr>
                <w:rFonts w:ascii="Calibri" w:eastAsia="Times New Roman" w:hAnsi="Calibri" w:cs="Calibri"/>
                <w:spacing w:val="-12"/>
                <w:sz w:val="20"/>
                <w:szCs w:val="20"/>
              </w:rPr>
              <w:t>-</w:t>
            </w:r>
            <w:r w:rsidRPr="00FC0469">
              <w:rPr>
                <w:rFonts w:ascii="Calibri" w:eastAsia="Times New Roman" w:hAnsi="Calibri" w:cs="Calibri"/>
                <w:spacing w:val="-12"/>
                <w:sz w:val="20"/>
                <w:szCs w:val="20"/>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FC0469" w:rsidDel="00CE4171"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67628F" w:rsidRPr="00FC0469"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FC0469" w:rsidRDefault="004D6FAF"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FC0469" w:rsidRDefault="004D6FAF" w:rsidP="00452B8E">
            <w:pPr>
              <w:adjustRightInd w:val="0"/>
              <w:snapToGrid w:val="0"/>
              <w:spacing w:after="0" w:line="240" w:lineRule="auto"/>
              <w:ind w:left="-14" w:right="-59"/>
              <w:jc w:val="right"/>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FC0469" w:rsidRDefault="004D6FAF" w:rsidP="00452B8E">
            <w:pPr>
              <w:tabs>
                <w:tab w:val="left" w:pos="503"/>
              </w:tabs>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2,259</w:t>
            </w:r>
          </w:p>
        </w:tc>
      </w:tr>
      <w:tr w:rsidR="0067628F" w:rsidRPr="00FC0469" w14:paraId="75E3167B" w14:textId="77777777" w:rsidTr="00AE14D3">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FC0469" w:rsidRDefault="0030797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15,218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FC0469" w:rsidRDefault="0030797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FC0469" w:rsidRDefault="005B767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12,691</w:t>
            </w:r>
          </w:p>
        </w:tc>
      </w:tr>
      <w:tr w:rsidR="0067628F" w:rsidRPr="00FC0469" w14:paraId="641D59A4" w14:textId="77777777" w:rsidTr="00AE14D3">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67628F" w:rsidRPr="00FC0469"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8D128D"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6327A3BA" w14:textId="2B0BCBCC" w:rsidR="001004E1" w:rsidRPr="00FC0469" w:rsidRDefault="001004E1" w:rsidP="00452B8E">
            <w:pPr>
              <w:adjustRightInd w:val="0"/>
              <w:snapToGrid w:val="0"/>
              <w:spacing w:after="0" w:line="240" w:lineRule="auto"/>
              <w:jc w:val="right"/>
              <w:rPr>
                <w:rFonts w:ascii="Calibri" w:hAnsi="Calibri" w:cs="Calibri"/>
                <w:sz w:val="20"/>
                <w:szCs w:val="20"/>
                <w:lang w:eastAsia="ko-KR"/>
              </w:rPr>
            </w:pPr>
          </w:p>
          <w:p w14:paraId="0E12932F" w14:textId="116EC3E9"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30F895"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69753A37" w14:textId="7E961D62" w:rsidR="001004E1" w:rsidRPr="00FC0469" w:rsidRDefault="001004E1" w:rsidP="00452B8E">
            <w:pPr>
              <w:adjustRightInd w:val="0"/>
              <w:snapToGrid w:val="0"/>
              <w:spacing w:after="0" w:line="240" w:lineRule="auto"/>
              <w:jc w:val="right"/>
              <w:rPr>
                <w:rFonts w:ascii="Calibri" w:hAnsi="Calibri" w:cs="Calibri"/>
                <w:sz w:val="20"/>
                <w:szCs w:val="20"/>
                <w:lang w:eastAsia="ko-KR"/>
              </w:rPr>
            </w:pPr>
          </w:p>
          <w:p w14:paraId="532AC687" w14:textId="02AE362F"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FC0469" w:rsidRDefault="00A95CB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FC0469" w:rsidRDefault="00A95CB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1,382</w:t>
            </w:r>
          </w:p>
        </w:tc>
      </w:tr>
    </w:tbl>
    <w:p w14:paraId="5F667691" w14:textId="77777777" w:rsidR="00E42322" w:rsidRPr="00FC0469" w:rsidRDefault="002E7517"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Italic = preliminary data</w:t>
      </w:r>
    </w:p>
    <w:p w14:paraId="78DF817F" w14:textId="1D441C01" w:rsidR="00691577" w:rsidRPr="00FC0469" w:rsidRDefault="00E42322" w:rsidP="00452B8E">
      <w:pPr>
        <w:adjustRightInd w:val="0"/>
        <w:snapToGrid w:val="0"/>
        <w:spacing w:after="0" w:line="240" w:lineRule="auto"/>
        <w:rPr>
          <w:rFonts w:ascii="Calibri" w:hAnsi="Calibri" w:cs="Calibri"/>
        </w:rPr>
      </w:pPr>
      <w:r w:rsidRPr="00FC0469">
        <w:rPr>
          <w:rFonts w:ascii="Calibri" w:hAnsi="Calibri" w:cs="Calibri"/>
        </w:rPr>
        <w:t xml:space="preserve">*  Data in the </w:t>
      </w:r>
      <w:r w:rsidR="00784C3E" w:rsidRPr="00FC0469">
        <w:rPr>
          <w:rFonts w:ascii="Calibri" w:hAnsi="Calibri" w:cs="Calibri"/>
        </w:rPr>
        <w:t>WCP</w:t>
      </w:r>
      <w:r w:rsidR="00784C3E" w:rsidRPr="00FC0469">
        <w:rPr>
          <w:rFonts w:ascii="Calibri" w:hAnsi="Calibri" w:cs="Calibri"/>
          <w:lang w:eastAsia="ko-KR"/>
        </w:rPr>
        <w:t>O</w:t>
      </w:r>
      <w:r w:rsidR="00784C3E" w:rsidRPr="00FC0469">
        <w:rPr>
          <w:rFonts w:ascii="Calibri" w:hAnsi="Calibri" w:cs="Calibri"/>
        </w:rPr>
        <w:t xml:space="preserve"> </w:t>
      </w:r>
      <w:r w:rsidRPr="00FC0469">
        <w:rPr>
          <w:rFonts w:ascii="Calibri" w:hAnsi="Calibri" w:cs="Calibri"/>
        </w:rPr>
        <w:t>were confidential</w:t>
      </w:r>
    </w:p>
    <w:p w14:paraId="58F304A4" w14:textId="77777777" w:rsidR="00691577" w:rsidRPr="00FC0469" w:rsidRDefault="00691577" w:rsidP="00452B8E">
      <w:pPr>
        <w:adjustRightInd w:val="0"/>
        <w:snapToGrid w:val="0"/>
        <w:spacing w:after="0" w:line="240" w:lineRule="auto"/>
        <w:rPr>
          <w:rFonts w:ascii="Calibri" w:hAnsi="Calibri" w:cs="Calibri"/>
        </w:rPr>
      </w:pPr>
      <w:r w:rsidRPr="00FC0469">
        <w:rPr>
          <w:rFonts w:ascii="Calibri" w:hAnsi="Calibri" w:cs="Calibri"/>
        </w:rPr>
        <w:br w:type="page"/>
      </w:r>
    </w:p>
    <w:p w14:paraId="0A453D0F" w14:textId="63F602DC" w:rsidR="002F3FDA" w:rsidRPr="00FC0469" w:rsidRDefault="0074073B" w:rsidP="00452B8E">
      <w:pPr>
        <w:adjustRightInd w:val="0"/>
        <w:snapToGrid w:val="0"/>
        <w:spacing w:after="0" w:line="240" w:lineRule="auto"/>
        <w:rPr>
          <w:rFonts w:ascii="Calibri" w:hAnsi="Calibri" w:cs="Calibri"/>
        </w:rPr>
      </w:pPr>
      <w:r w:rsidRPr="00FC0469">
        <w:rPr>
          <w:rFonts w:ascii="Calibri" w:hAnsi="Calibri" w:cs="Calibri"/>
          <w:b/>
        </w:rPr>
        <w:lastRenderedPageBreak/>
        <w:t>Table 2</w:t>
      </w:r>
      <w:r w:rsidRPr="00FC0469">
        <w:rPr>
          <w:rFonts w:ascii="Calibri" w:hAnsi="Calibri" w:cs="Calibri"/>
          <w:b/>
          <w:lang w:eastAsia="ko-KR"/>
        </w:rPr>
        <w:t xml:space="preserve"> (continued)</w:t>
      </w:r>
      <w:r w:rsidRPr="00FC0469">
        <w:rPr>
          <w:rFonts w:ascii="Calibri" w:hAnsi="Calibri" w:cs="Calibr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B32D0E" w:rsidRPr="00FC0469" w14:paraId="63742DA7" w14:textId="09193D32" w:rsidTr="00B32D0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2020</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2021</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84D4B6E" w14:textId="10C6E8B9"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2022</w:t>
            </w:r>
          </w:p>
        </w:tc>
      </w:tr>
      <w:tr w:rsidR="00B32D0E" w:rsidRPr="00FC0469" w14:paraId="75A7E168" w14:textId="38539181" w:rsidTr="00B32D0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B32D0E" w:rsidRPr="00FC0469" w:rsidRDefault="00B32D0E"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B32D0E" w:rsidRPr="00FC0469" w:rsidRDefault="00B32D0E"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B32D0E" w:rsidRPr="00FC0469" w:rsidRDefault="00B32D0E" w:rsidP="00452B8E">
            <w:pPr>
              <w:adjustRightInd w:val="0"/>
              <w:snapToGrid w:val="0"/>
              <w:spacing w:after="0" w:line="240" w:lineRule="auto"/>
              <w:ind w:left="-4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256C7" w14:textId="5368E628"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1D3D5" w14:textId="7A52810B"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B32D0E" w:rsidRPr="00FC0469" w14:paraId="28978500" w14:textId="562887A4" w:rsidTr="00AC6F7F">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B32D0E" w:rsidRPr="00FC0469" w:rsidRDefault="00B32D0E"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451B6" w14:textId="77777777" w:rsidR="00B32D0E" w:rsidRPr="00FC0469" w:rsidRDefault="00B32D0E"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F9A5E"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D88"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224AB"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78AE"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38CC4"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C2813"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A37E5"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219D" w14:textId="1E109C4A"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93A35" w14:textId="6A5C7D4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AE99C" w14:textId="6FC81A90"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0BDCB" w14:textId="6AB004F0"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3,301</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337DF076" w14:textId="6ADE43A9"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113</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7E9EEF" w14:textId="6BD6ACD8"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3,687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D98381" w14:textId="7651B74B"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E882C1" w14:textId="4C57D9CD"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4,073</w:t>
            </w:r>
          </w:p>
        </w:tc>
      </w:tr>
      <w:tr w:rsidR="00B32D0E" w:rsidRPr="00FC0469" w14:paraId="6EC024E9" w14:textId="51ED20B2" w:rsidTr="00B32D0E">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57D6127C"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62227F9D" w14:textId="3C47348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697CE" w14:textId="54677C2F"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BC8C500" w14:textId="126D8828"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0C2CCD" w14:textId="11BA1D3B"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37A295EE" w14:textId="1B1F69AD" w:rsidTr="00B32D0E">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1AFBCFFE"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1,075</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66CDCCC" w14:textId="780FA776"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95F67AF" w14:textId="6EC71015"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295</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50C71" w14:textId="344AA6A1"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F25C3FA" w14:textId="2EE7306D"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429</w:t>
            </w:r>
          </w:p>
        </w:tc>
      </w:tr>
      <w:tr w:rsidR="00C310BB" w:rsidRPr="00FC0469" w14:paraId="4048025B" w14:textId="06DC1528" w:rsidTr="00B32D0E">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DC263A4" w14:textId="1A6D67B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57555E2" w14:textId="23F1C9B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4C776A" w14:textId="41835EF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245003" w14:textId="29070F8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2BDF96C7" w14:textId="401E4A92" w:rsidTr="00B32D0E">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258F2178"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E956309" w14:textId="0C58B9A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053919" w14:textId="31041B9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078813B" w14:textId="2E2A2DF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51FA7D1" w14:textId="4E0ACDD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C310BB" w:rsidRPr="00FC0469" w14:paraId="6D7EC294" w14:textId="0A75E288"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Pr="00FC0469">
              <w:rPr>
                <w:rStyle w:val="FootnoteReference"/>
                <w:rFonts w:ascii="Calibri" w:hAnsi="Calibri" w:cs="Calibri"/>
                <w:bCs/>
                <w:sz w:val="20"/>
                <w:szCs w:val="20"/>
                <w:lang w:eastAsia="ko-KR"/>
              </w:rPr>
              <w:footnoteReference w:id="14"/>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132</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A7ECB" w14:textId="4136D0F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9EE705" w14:textId="6EC7CEB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A8F4826" w14:textId="2A75931C"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03A92" w14:textId="2E9BBA1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C310BB" w:rsidRPr="00FC0469" w14:paraId="6C0F5DDC" w14:textId="3D53D199" w:rsidTr="00C14E18">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43247"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A05E"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9F011"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BA5AC" w14:textId="0827F31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35,566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FAE18" w14:textId="7657F53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6BD3D" w14:textId="7FA4FD1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34,725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6A3EE" w14:textId="0ECB882E"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BA1FA" w14:textId="71EF03B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34,231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1B65B" w14:textId="225B96A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DA649" w14:textId="25B1BD7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35,</w:t>
            </w:r>
            <w:r w:rsidRPr="00FC0469">
              <w:rPr>
                <w:rFonts w:ascii="Calibri" w:eastAsia="MS Mincho" w:hAnsi="Calibri" w:cs="Calibri"/>
                <w:sz w:val="20"/>
                <w:szCs w:val="20"/>
              </w:rPr>
              <w:t>573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612792" w14:textId="2A4545B5"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230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C37D8FD" w14:textId="2EBDBCA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36,418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3A5691" w14:textId="4AB0B98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9CBD43" w14:textId="6AE0424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29,135</w:t>
            </w:r>
          </w:p>
        </w:tc>
      </w:tr>
      <w:tr w:rsidR="00C310BB" w:rsidRPr="00FC0469" w14:paraId="4F729F21" w14:textId="3F1595A5" w:rsidTr="00C14E18">
        <w:trPr>
          <w:trHeight w:val="210"/>
        </w:trPr>
        <w:tc>
          <w:tcPr>
            <w:tcW w:w="406" w:type="pct"/>
            <w:vMerge/>
            <w:tcBorders>
              <w:left w:val="single" w:sz="4" w:space="0" w:color="auto"/>
              <w:right w:val="single" w:sz="4" w:space="0" w:color="auto"/>
            </w:tcBorders>
            <w:shd w:val="clear" w:color="auto" w:fill="auto"/>
            <w:noWrap/>
            <w:hideMark/>
          </w:tcPr>
          <w:p w14:paraId="2490A2B5"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right w:val="single" w:sz="4" w:space="0" w:color="auto"/>
            </w:tcBorders>
            <w:shd w:val="clear" w:color="auto" w:fill="auto"/>
            <w:noWrap/>
            <w:hideMark/>
          </w:tcPr>
          <w:p w14:paraId="5BBEAEE0"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8CC"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C9A36"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4FAFC"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253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D68A4" w14:textId="47E0863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10,154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44647" w14:textId="6C454138"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8DE72" w14:textId="0B8985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10,126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A8E48" w14:textId="346512B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15C50" w14:textId="68CBEA7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9,987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F4227" w14:textId="643CBFD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9AAE2" w14:textId="3FFBC86F"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10,182</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45D7C56" w14:textId="552B9D52"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249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177E015" w14:textId="39451BC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10,308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AAFD016" w14:textId="26D5176F"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237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1AC0C5" w14:textId="385BE0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7,533</w:t>
            </w:r>
          </w:p>
        </w:tc>
      </w:tr>
      <w:tr w:rsidR="00C310BB" w:rsidRPr="00FC0469" w14:paraId="7B219B14" w14:textId="2F6219A3" w:rsidTr="00C14E18">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7B4F9C0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382115ED"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892B"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1A80"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57F36"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E04DF" w14:textId="592F2EC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12,659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DB914" w14:textId="4127A91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1F47B" w14:textId="0222BA5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13,236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CDFB5" w14:textId="76C2864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76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F1877" w14:textId="0952CBC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12,321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A74C8" w14:textId="5ECEFE9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EF7B2" w14:textId="2B473F6A"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11,093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57135BD" w14:textId="40DC1A05"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74</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2777D7" w14:textId="6758A018"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10,531</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6AB848" w14:textId="57F0CCD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7E5469" w14:textId="37BBEA5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9,487</w:t>
            </w:r>
          </w:p>
        </w:tc>
      </w:tr>
      <w:tr w:rsidR="00C310BB" w:rsidRPr="00FC0469" w14:paraId="58573F47" w14:textId="467923F3" w:rsidTr="00B32D0E">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15"/>
            </w:r>
          </w:p>
        </w:tc>
        <w:tc>
          <w:tcPr>
            <w:tcW w:w="345"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2EEF"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2BB04A30" w14:textId="0F556331"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C310BB" w:rsidRPr="00FC0469" w:rsidRDefault="00C310BB" w:rsidP="00452B8E">
            <w:pPr>
              <w:adjustRightInd w:val="0"/>
              <w:snapToGrid w:val="0"/>
              <w:spacing w:after="0" w:line="240" w:lineRule="auto"/>
              <w:jc w:val="right"/>
              <w:rPr>
                <w:rFonts w:ascii="Calibri" w:eastAsia="Times New Roman" w:hAnsi="Calibri" w:cs="Calibri"/>
                <w:strike/>
                <w:sz w:val="20"/>
                <w:szCs w:val="20"/>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010AC3F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48F010B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4EBFA84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46AE685A"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71EAD5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35062CC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B56DF4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E8A4D" w14:textId="2BE616D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2C59E7" w14:textId="4FD743B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81DA04" w14:textId="3941704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1D74FC" w14:textId="05471CB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64F905" w14:textId="37EADE0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443EE733" w14:textId="2CB20331" w:rsidTr="00B32D0E">
        <w:trPr>
          <w:trHeight w:val="215"/>
        </w:trPr>
        <w:tc>
          <w:tcPr>
            <w:tcW w:w="406" w:type="pct"/>
            <w:vMerge/>
            <w:tcBorders>
              <w:left w:val="single" w:sz="4" w:space="0" w:color="auto"/>
              <w:bottom w:val="single" w:sz="4" w:space="0" w:color="auto"/>
              <w:right w:val="single" w:sz="4" w:space="0" w:color="auto"/>
            </w:tcBorders>
            <w:shd w:val="clear" w:color="auto" w:fill="auto"/>
            <w:noWrap/>
          </w:tcPr>
          <w:p w14:paraId="6ABE0FC7"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870429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CFDB" w14:textId="12CF820B"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3A18499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4D78462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1CCF6AA8"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1BCA65B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3E3A9F5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56A318FE"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3167BAC2" w14:textId="737DB79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3747CE4" w14:textId="0CCE496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0B53E" w14:textId="16368D1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31487D" w14:textId="6FDE378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12D76945" w14:textId="31B6CD83" w:rsidTr="00B32D0E">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4D96AA72"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289" w14:textId="6D78B76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C310BB" w:rsidRPr="00FC0469" w:rsidDel="00CE4171"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89B9B5B" w14:textId="02E45AD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4A3CCCB" w14:textId="13DBACA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3D8B3" w14:textId="43990A3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CF6D5DC" w14:textId="17D0DCFC"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C310BB" w:rsidRPr="00FC0469" w14:paraId="2EE2AB80" w14:textId="34772666" w:rsidTr="00AC6F7F">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C310BB" w:rsidRPr="00FC0469" w:rsidRDefault="00C310BB"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C310BB" w:rsidRPr="00FC0469" w:rsidRDefault="00C310BB" w:rsidP="00452B8E">
            <w:pPr>
              <w:adjustRightInd w:val="0"/>
              <w:snapToGrid w:val="0"/>
              <w:spacing w:after="0" w:line="240" w:lineRule="auto"/>
              <w:jc w:val="right"/>
              <w:rPr>
                <w:rFonts w:ascii="Calibri" w:eastAsia="PMingLiU" w:hAnsi="Calibri" w:cs="Calibri"/>
                <w:bCs/>
                <w:sz w:val="20"/>
                <w:szCs w:val="20"/>
                <w:lang w:eastAsia="zh-TW"/>
              </w:rPr>
            </w:pPr>
            <w:r w:rsidRPr="00FC0469">
              <w:rPr>
                <w:rFonts w:ascii="Calibri" w:eastAsia="PMingLiU" w:hAnsi="Calibri" w:cs="Calibri"/>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C310BB" w:rsidRPr="00FC0469" w:rsidRDefault="00C310BB" w:rsidP="00452B8E">
            <w:pPr>
              <w:adjustRightInd w:val="0"/>
              <w:snapToGrid w:val="0"/>
              <w:spacing w:after="0" w:line="240" w:lineRule="auto"/>
              <w:jc w:val="right"/>
              <w:rPr>
                <w:rFonts w:ascii="Calibri" w:eastAsia="PMingLiU" w:hAnsi="Calibri" w:cs="Calibri"/>
                <w:bCs/>
                <w:sz w:val="20"/>
                <w:szCs w:val="20"/>
                <w:lang w:eastAsia="zh-TW"/>
              </w:rPr>
            </w:pPr>
            <w:r w:rsidRPr="00FC0469">
              <w:rPr>
                <w:rFonts w:ascii="Calibri" w:eastAsia="PMingLiU" w:hAnsi="Calibri" w:cs="Calibri"/>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C310BB" w:rsidRPr="00FC0469" w:rsidRDefault="00C310BB" w:rsidP="00452B8E">
            <w:pPr>
              <w:tabs>
                <w:tab w:val="left" w:pos="503"/>
              </w:tabs>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4509C58" w14:textId="755B101A"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8A9C42" w14:textId="4DB65FAA"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2,070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D91399" w14:textId="372E206F"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08E9D9" w14:textId="3A385CD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2,283</w:t>
            </w:r>
          </w:p>
        </w:tc>
      </w:tr>
      <w:tr w:rsidR="00C310BB" w:rsidRPr="00FC0469" w14:paraId="5EF14F61" w14:textId="23001F06" w:rsidTr="00292D96">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C52A8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6DFE04CA"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AA19C"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6AAA0"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2C8483"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C0464A" w14:textId="46C31FF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12,675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55392E"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7F91AD" w14:textId="4E02A9B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10,959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0445E9"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FAA7A0" w14:textId="573581A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10,949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FD96DF"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DA4193" w14:textId="6BD4915F" w:rsidR="00CD0707" w:rsidRPr="00FC0469" w:rsidRDefault="002B25D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8,727</w:t>
            </w:r>
          </w:p>
          <w:p w14:paraId="3D919226" w14:textId="5FF2355B"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4A08AEF"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F96535" w14:textId="1BF3BEDA" w:rsidR="00CD0707" w:rsidRPr="00FC0469" w:rsidRDefault="002B25D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7,399</w:t>
            </w:r>
          </w:p>
          <w:p w14:paraId="6DFE9F1B" w14:textId="69F5CE88"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773AB2F"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43E2B89" w14:textId="2103A2BF" w:rsidR="00CD0707" w:rsidRPr="00FC0469" w:rsidRDefault="002B25D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8,475</w:t>
            </w:r>
          </w:p>
          <w:p w14:paraId="56B2DFF4" w14:textId="16011585"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r>
      <w:tr w:rsidR="00C310BB" w:rsidRPr="00FC0469" w14:paraId="293069E8" w14:textId="27466504" w:rsidTr="00AC6F7F">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A7F1F11"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9E252"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C554D"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1724B"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4A82E2" w14:textId="71B1D7E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8BF790"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512AD" w14:textId="59B39F0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A35A3"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78904B" w14:textId="5AE9737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4849B"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A16B12" w14:textId="77777777" w:rsidR="002B25D2" w:rsidRPr="00FC0469" w:rsidRDefault="002B25D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p w14:paraId="29A015B6" w14:textId="42A34830"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D6DB411"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A1DEEB" w14:textId="2329BD2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C8FD5B3"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9E07F8" w14:textId="403D914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547A48" w:rsidRPr="00FC0469" w14:paraId="2D191829" w14:textId="13A493CE"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547A48" w:rsidRPr="00FC0469" w:rsidRDefault="00547A48"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547A48" w:rsidRPr="00FC0469" w:rsidRDefault="00547A4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547A48" w:rsidRPr="00FC0469" w:rsidRDefault="00547A48" w:rsidP="00452B8E">
            <w:pPr>
              <w:adjustRightInd w:val="0"/>
              <w:snapToGrid w:val="0"/>
              <w:spacing w:after="0" w:line="240" w:lineRule="auto"/>
              <w:rPr>
                <w:rFonts w:ascii="Calibri" w:hAnsi="Calibri" w:cs="Calibri"/>
                <w:sz w:val="20"/>
                <w:szCs w:val="20"/>
                <w:lang w:eastAsia="ko-KR"/>
              </w:rPr>
            </w:pPr>
            <w:r w:rsidRPr="00FC0469">
              <w:rPr>
                <w:rFonts w:ascii="Calibri" w:hAnsi="Calibri" w:cs="Calibr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AF991E8"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163573FE" w14:textId="77777777" w:rsidR="00547A48" w:rsidRPr="00FC0469" w:rsidRDefault="00547A48" w:rsidP="00452B8E">
            <w:pPr>
              <w:adjustRightInd w:val="0"/>
              <w:snapToGrid w:val="0"/>
              <w:spacing w:after="0" w:line="240" w:lineRule="auto"/>
              <w:ind w:right="400"/>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ED7E437"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3C924992" w14:textId="0096A564" w:rsidR="00547A48" w:rsidRPr="00FC0469" w:rsidRDefault="00547A48"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547A48" w:rsidRPr="00FC0469" w:rsidRDefault="00547A4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547A48" w:rsidRPr="00FC0469" w:rsidRDefault="00547A4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2,224</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7F1AEBA3" w14:textId="1BCB445E"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29</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6CEC8E5" w14:textId="5FF44E74" w:rsidR="00547A48" w:rsidRPr="00FC0469" w:rsidRDefault="00547A48" w:rsidP="00452B8E">
            <w:pPr>
              <w:adjustRightInd w:val="0"/>
              <w:snapToGrid w:val="0"/>
              <w:spacing w:after="0" w:line="240" w:lineRule="auto"/>
              <w:jc w:val="right"/>
              <w:rPr>
                <w:rFonts w:ascii="Calibri" w:hAnsi="Calibri" w:cs="Calibri"/>
                <w:strike/>
                <w:sz w:val="20"/>
                <w:szCs w:val="20"/>
                <w:lang w:eastAsia="ko-KR"/>
              </w:rPr>
            </w:pPr>
            <w:r w:rsidRPr="00FC0469">
              <w:rPr>
                <w:rFonts w:ascii="Calibri" w:hAnsi="Calibri" w:cs="Calibri"/>
                <w:sz w:val="20"/>
                <w:szCs w:val="20"/>
                <w:lang w:eastAsia="ko-KR"/>
              </w:rPr>
              <w:t>2,736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13F4FA3" w14:textId="0A62F280"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C71017" w14:textId="31D3CA8B"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1,889</w:t>
            </w:r>
          </w:p>
        </w:tc>
      </w:tr>
    </w:tbl>
    <w:p w14:paraId="509113B0" w14:textId="0AFF3C38" w:rsidR="005118BC" w:rsidRPr="00FC0469" w:rsidRDefault="002F3FDA"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br w:type="page"/>
      </w:r>
    </w:p>
    <w:p w14:paraId="05A9E895" w14:textId="77777777" w:rsidR="005118BC" w:rsidRPr="00FC0469" w:rsidRDefault="005118BC" w:rsidP="00452B8E">
      <w:pPr>
        <w:adjustRightInd w:val="0"/>
        <w:snapToGrid w:val="0"/>
        <w:spacing w:after="0" w:line="240" w:lineRule="auto"/>
        <w:rPr>
          <w:rFonts w:ascii="Calibri" w:hAnsi="Calibri" w:cs="Calibri"/>
        </w:rPr>
      </w:pPr>
      <w:r w:rsidRPr="00FC0469">
        <w:rPr>
          <w:rFonts w:ascii="Calibri" w:hAnsi="Calibri" w:cs="Calibri"/>
          <w:b/>
        </w:rPr>
        <w:lastRenderedPageBreak/>
        <w:t>Table 2</w:t>
      </w:r>
      <w:r w:rsidRPr="00FC0469">
        <w:rPr>
          <w:rFonts w:ascii="Calibri" w:hAnsi="Calibri" w:cs="Calibri"/>
          <w:b/>
          <w:lang w:eastAsia="ko-KR"/>
        </w:rPr>
        <w:t xml:space="preserve"> (continued)</w:t>
      </w:r>
      <w:r w:rsidRPr="00FC0469">
        <w:rPr>
          <w:rFonts w:ascii="Calibri" w:hAnsi="Calibri" w:cs="Calibr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Change w:id="6">
          <w:tblGrid>
            <w:gridCol w:w="1167"/>
            <w:gridCol w:w="991"/>
            <w:gridCol w:w="1032"/>
            <w:gridCol w:w="800"/>
            <w:gridCol w:w="800"/>
            <w:gridCol w:w="800"/>
            <w:gridCol w:w="800"/>
            <w:gridCol w:w="800"/>
            <w:gridCol w:w="800"/>
            <w:gridCol w:w="800"/>
            <w:gridCol w:w="800"/>
            <w:gridCol w:w="800"/>
            <w:gridCol w:w="800"/>
            <w:gridCol w:w="800"/>
            <w:gridCol w:w="797"/>
            <w:gridCol w:w="797"/>
            <w:gridCol w:w="797"/>
          </w:tblGrid>
        </w:tblGridChange>
      </w:tblGrid>
      <w:tr w:rsidR="005118BC" w:rsidRPr="00FC0469" w14:paraId="52FABB81" w14:textId="77777777" w:rsidTr="00452B8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C40C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5D9897" w14:textId="77777777"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B39638" w14:textId="77777777"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96D97B"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221654" w14:textId="5566F43C"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2023</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BF7BC4" w14:textId="1052CF9D"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2024</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FBF395" w14:textId="47F2B316"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2025</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BC6BC1" w14:textId="0CA2AB8C"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2026</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A7E8FAC" w14:textId="1123B6C5"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2027</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45A9B0A" w14:textId="58E18293"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2028</w:t>
            </w:r>
          </w:p>
        </w:tc>
      </w:tr>
      <w:tr w:rsidR="00452B8E" w:rsidRPr="00FC0469" w14:paraId="18379D01" w14:textId="77777777" w:rsidTr="00452B8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F81ADA"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2B18FB"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6A0B5C"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428868" w14:textId="77777777" w:rsidR="005118BC" w:rsidRPr="00FC0469" w:rsidRDefault="005118BC"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802A1" w14:textId="77777777" w:rsidR="005118BC" w:rsidRPr="00FC0469" w:rsidRDefault="005118BC"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09B646" w14:textId="77777777" w:rsidR="005118BC" w:rsidRPr="00FC0469" w:rsidRDefault="005118BC" w:rsidP="00452B8E">
            <w:pPr>
              <w:adjustRightInd w:val="0"/>
              <w:snapToGrid w:val="0"/>
              <w:spacing w:after="0" w:line="240" w:lineRule="auto"/>
              <w:ind w:left="-4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A288D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67E7FC"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3B8683"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432DE"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406256"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096877"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F9744D"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3EF63FE"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1DC060D"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077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E7A1D0"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1A1182" w:rsidRPr="00FC0469" w14:paraId="2EC322F0" w14:textId="77777777" w:rsidTr="00452B8E">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288EED55" w14:textId="77777777" w:rsidR="001A1182" w:rsidRPr="00FC0469" w:rsidRDefault="001A1182"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391AD" w14:textId="77777777" w:rsidR="001A1182" w:rsidRPr="00FC0469" w:rsidRDefault="001A1182"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684B5F"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07E30"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C8E2"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2C8656" w14:textId="77777777" w:rsidR="00292D96" w:rsidRDefault="00292D96" w:rsidP="00452B8E">
            <w:pPr>
              <w:adjustRightInd w:val="0"/>
              <w:snapToGrid w:val="0"/>
              <w:spacing w:after="0" w:line="240" w:lineRule="auto"/>
              <w:jc w:val="right"/>
              <w:rPr>
                <w:ins w:id="7" w:author="SungKwon Soh" w:date="2025-06-26T12:54:00Z" w16du:dateUtc="2025-06-26T03:54:00Z"/>
                <w:rFonts w:ascii="Calibri" w:hAnsi="Calibri" w:cs="Calibri"/>
                <w:sz w:val="20"/>
                <w:szCs w:val="20"/>
                <w:lang w:eastAsia="ko-KR"/>
              </w:rPr>
            </w:pPr>
            <w:ins w:id="8" w:author="SungKwon Soh" w:date="2025-06-26T12:54:00Z" w16du:dateUtc="2025-06-26T03:54:00Z">
              <w:r>
                <w:rPr>
                  <w:rFonts w:ascii="Calibri" w:hAnsi="Calibri" w:cs="Calibri"/>
                  <w:sz w:val="20"/>
                  <w:szCs w:val="20"/>
                  <w:lang w:eastAsia="ko-KR"/>
                </w:rPr>
                <w:t>80</w:t>
              </w:r>
            </w:ins>
          </w:p>
          <w:p w14:paraId="354870F3" w14:textId="38AC1AFD" w:rsidR="001A1182" w:rsidRPr="00FC0469" w:rsidRDefault="001A1182" w:rsidP="00452B8E">
            <w:pPr>
              <w:adjustRightInd w:val="0"/>
              <w:snapToGrid w:val="0"/>
              <w:spacing w:after="0" w:line="240" w:lineRule="auto"/>
              <w:jc w:val="right"/>
              <w:rPr>
                <w:rFonts w:ascii="Calibri" w:hAnsi="Calibri" w:cs="Calibri"/>
                <w:sz w:val="20"/>
                <w:szCs w:val="20"/>
                <w:lang w:eastAsia="ko-KR"/>
              </w:rPr>
            </w:pPr>
            <w:del w:id="9" w:author="SungKwon Soh" w:date="2025-06-26T12:54:00Z" w16du:dateUtc="2025-06-26T03:54:00Z">
              <w:r w:rsidRPr="00FC0469" w:rsidDel="00292D96">
                <w:rPr>
                  <w:rFonts w:ascii="Calibri" w:hAnsi="Calibri" w:cs="Calibri"/>
                  <w:sz w:val="20"/>
                  <w:szCs w:val="20"/>
                  <w:lang w:eastAsia="ko-KR"/>
                </w:rPr>
                <w:delText>79</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1B243E" w14:textId="77777777" w:rsidR="00292D96" w:rsidRDefault="00292D96" w:rsidP="00452B8E">
            <w:pPr>
              <w:adjustRightInd w:val="0"/>
              <w:snapToGrid w:val="0"/>
              <w:spacing w:after="0" w:line="240" w:lineRule="auto"/>
              <w:jc w:val="right"/>
              <w:rPr>
                <w:ins w:id="10" w:author="SungKwon Soh" w:date="2025-06-26T12:54:00Z" w16du:dateUtc="2025-06-26T03:54:00Z"/>
                <w:rFonts w:ascii="Calibri" w:hAnsi="Calibri" w:cs="Calibri"/>
                <w:sz w:val="20"/>
                <w:szCs w:val="20"/>
                <w:lang w:eastAsia="ko-KR"/>
              </w:rPr>
            </w:pPr>
            <w:ins w:id="11" w:author="SungKwon Soh" w:date="2025-06-26T12:54:00Z" w16du:dateUtc="2025-06-26T03:54:00Z">
              <w:r>
                <w:rPr>
                  <w:rFonts w:ascii="Calibri" w:hAnsi="Calibri" w:cs="Calibri"/>
                  <w:sz w:val="20"/>
                  <w:szCs w:val="20"/>
                  <w:lang w:eastAsia="ko-KR"/>
                </w:rPr>
                <w:t>2,117</w:t>
              </w:r>
            </w:ins>
          </w:p>
          <w:p w14:paraId="3721F4DE" w14:textId="15586258" w:rsidR="001A1182" w:rsidRPr="00FC0469" w:rsidRDefault="001A1182" w:rsidP="00452B8E">
            <w:pPr>
              <w:adjustRightInd w:val="0"/>
              <w:snapToGrid w:val="0"/>
              <w:spacing w:after="0" w:line="240" w:lineRule="auto"/>
              <w:jc w:val="right"/>
              <w:rPr>
                <w:rFonts w:ascii="Calibri" w:hAnsi="Calibri" w:cs="Calibri"/>
                <w:sz w:val="20"/>
                <w:szCs w:val="20"/>
                <w:lang w:eastAsia="ko-KR"/>
              </w:rPr>
            </w:pPr>
            <w:del w:id="12" w:author="SungKwon Soh" w:date="2025-06-26T12:54:00Z" w16du:dateUtc="2025-06-26T03:54:00Z">
              <w:r w:rsidRPr="00FC0469" w:rsidDel="00292D96">
                <w:rPr>
                  <w:rFonts w:ascii="Calibri" w:hAnsi="Calibri" w:cs="Calibri"/>
                  <w:sz w:val="20"/>
                  <w:szCs w:val="20"/>
                  <w:lang w:eastAsia="ko-KR"/>
                </w:rPr>
                <w:delText>2,100</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BB347" w14:textId="6B2EA08B" w:rsidR="001A1182" w:rsidRPr="00FC0469" w:rsidRDefault="00292D96" w:rsidP="00452B8E">
            <w:pPr>
              <w:adjustRightInd w:val="0"/>
              <w:snapToGrid w:val="0"/>
              <w:spacing w:after="0" w:line="240" w:lineRule="auto"/>
              <w:jc w:val="right"/>
              <w:rPr>
                <w:rFonts w:ascii="Calibri" w:hAnsi="Calibri" w:cs="Calibri"/>
                <w:sz w:val="20"/>
                <w:szCs w:val="20"/>
                <w:lang w:eastAsia="ko-KR"/>
              </w:rPr>
            </w:pPr>
            <w:ins w:id="13" w:author="SungKwon Soh" w:date="2025-06-26T12:54:00Z" w16du:dateUtc="2025-06-26T03:54:00Z">
              <w:r>
                <w:rPr>
                  <w:rFonts w:ascii="Calibri" w:hAnsi="Calibri" w:cs="Calibri"/>
                  <w:sz w:val="20"/>
                  <w:szCs w:val="20"/>
                  <w:lang w:eastAsia="ko-KR"/>
                </w:rPr>
                <w:t>100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98156" w14:textId="3EA1FA5B" w:rsidR="001A1182" w:rsidRPr="00FC0469" w:rsidRDefault="00292D96" w:rsidP="00452B8E">
            <w:pPr>
              <w:adjustRightInd w:val="0"/>
              <w:snapToGrid w:val="0"/>
              <w:spacing w:after="0" w:line="240" w:lineRule="auto"/>
              <w:jc w:val="right"/>
              <w:rPr>
                <w:rFonts w:ascii="Calibri" w:hAnsi="Calibri" w:cs="Calibri"/>
                <w:sz w:val="20"/>
                <w:szCs w:val="20"/>
                <w:lang w:eastAsia="ko-KR"/>
              </w:rPr>
            </w:pPr>
            <w:ins w:id="14" w:author="SungKwon Soh" w:date="2025-06-26T12:54:00Z" w16du:dateUtc="2025-06-26T03:54:00Z">
              <w:r>
                <w:rPr>
                  <w:rFonts w:ascii="Calibri" w:hAnsi="Calibri" w:cs="Calibri"/>
                  <w:sz w:val="20"/>
                  <w:szCs w:val="20"/>
                  <w:lang w:eastAsia="ko-KR"/>
                </w:rPr>
                <w:t>3,618</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39237" w14:textId="75201E92"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4D16E1" w14:textId="7D6A6135"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7399D8" w14:textId="02FEA0C5"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1C0B9" w14:textId="52222552"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5AB371A" w14:textId="0B0B78B3"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6D9545" w14:textId="1610514B"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045413" w14:textId="6958FDDF"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01A5F34" w14:textId="5E5B22F5"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r>
      <w:tr w:rsidR="001A1182" w:rsidRPr="00FC0469" w14:paraId="72F39378" w14:textId="77777777" w:rsidTr="00452B8E">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0F200AE3"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B4E54B2"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67140D46"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74E23C1"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5BBE571D"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020CFA0" w14:textId="0789EAF5" w:rsidR="001A1182"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5C9E9AA" w14:textId="510776F8" w:rsidR="001A1182"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E1615F8" w14:textId="74D44D1F"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055A4A3" w14:textId="10570129"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99B703" w14:textId="18E47B33"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ED7F6" w14:textId="29B8280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87FEB75" w14:textId="2A80C952"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E78C158" w14:textId="1B586E00"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99E1EA5" w14:textId="0FDFE4C7"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20A52F9" w14:textId="26907B8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1DC252" w14:textId="19066D01"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DB48F8A" w14:textId="0DC9FD4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r>
      <w:tr w:rsidR="005118BC" w:rsidRPr="00FC0469" w14:paraId="1CA11F93" w14:textId="77777777" w:rsidTr="00452B8E">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69D8"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231B3"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97CA4"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F668A"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D7022"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3A470" w14:textId="6EDC78E1" w:rsidR="005118BC" w:rsidRPr="00FC0469" w:rsidRDefault="00D60CB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83F97" w14:textId="53CD7FDB" w:rsidR="005118BC" w:rsidRPr="00FC0469" w:rsidRDefault="00D60CB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811.9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3C7B11" w14:textId="37D8F32C"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A14B6" w14:textId="70F213A5" w:rsidR="005118BC" w:rsidRPr="00292D96" w:rsidRDefault="00292D96" w:rsidP="00452B8E">
            <w:pPr>
              <w:adjustRightInd w:val="0"/>
              <w:snapToGrid w:val="0"/>
              <w:spacing w:after="0" w:line="240" w:lineRule="auto"/>
              <w:jc w:val="right"/>
              <w:rPr>
                <w:rFonts w:ascii="Calibri" w:hAnsi="Calibri" w:cs="Calibri"/>
                <w:sz w:val="20"/>
                <w:szCs w:val="20"/>
                <w:lang w:eastAsia="ko-KR"/>
              </w:rPr>
            </w:pPr>
            <w:ins w:id="15" w:author="SungKwon Soh" w:date="2025-06-26T13:26:00Z" w16du:dateUtc="2025-06-26T04:26:00Z">
              <w:r>
                <w:rPr>
                  <w:rFonts w:ascii="Calibri" w:hAnsi="Calibri" w:cs="Calibri" w:hint="eastAsia"/>
                  <w:sz w:val="20"/>
                  <w:szCs w:val="20"/>
                  <w:lang w:eastAsia="ko-KR"/>
                </w:rPr>
                <w:t>889</w:t>
              </w:r>
            </w:ins>
            <w:ins w:id="16" w:author="SungKwon Soh" w:date="2025-06-26T13:27:00Z" w16du:dateUtc="2025-06-26T04:27:00Z">
              <w:r>
                <w:rPr>
                  <w:rStyle w:val="FootnoteReference"/>
                  <w:rFonts w:ascii="Calibri" w:hAnsi="Calibri" w:cs="Calibri"/>
                  <w:sz w:val="20"/>
                  <w:szCs w:val="20"/>
                  <w:lang w:eastAsia="ko-KR"/>
                </w:rPr>
                <w:footnoteReference w:id="16"/>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98CA4" w14:textId="3A4089EB"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65599A" w14:textId="01FF4D2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2B439C" w14:textId="3A26EA82"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CD8944" w14:textId="6C880B50"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417EE7D" w14:textId="49DE3445"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52503C2" w14:textId="6ED3AE9A"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0DF4DB" w14:textId="75EBB6E0"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A774510" w14:textId="0F9F8631"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r>
      <w:tr w:rsidR="005118BC" w:rsidRPr="00FC0469" w14:paraId="0D1BFBC2" w14:textId="77777777" w:rsidTr="00452B8E">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6C451D0C"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2783C9D"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9BA1233"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2590D17"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D57E7AD"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05F93CB" w14:textId="34BA7F05"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B5A937" w14:textId="01D55861"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296DFD" w14:textId="05C6C032"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1"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6D2F92" w14:textId="34C7EDE5"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2"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CC6B168" w14:textId="6C6241DC"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90B38E" w14:textId="346D9E64"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3452116" w14:textId="3385F0A4"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2FBF2" w14:textId="37BB9D15"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9583A2C" w14:textId="500DAD3B"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BC79DC" w14:textId="1A2672C5"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9BB887" w14:textId="22F48887"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E02D116" w14:textId="18F5A62B"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r>
      <w:tr w:rsidR="005118BC" w:rsidRPr="00FC0469" w14:paraId="09D71E34" w14:textId="77777777" w:rsidTr="00452B8E">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0595EEE3"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63FA30C9"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102E8350"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37043F1"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4EB5103"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28FBF7A" w14:textId="211870F4"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FB16790" w14:textId="57E1CCD3"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3DEDAA6" w14:textId="57D2AC1B"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3"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776FC40" w14:textId="74FE38B7"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4"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B81D4F" w14:textId="50B481D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49357D" w14:textId="0314D1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95FBCA" w14:textId="59894B26"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FE94622" w14:textId="671CDE4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334405A" w14:textId="0C9C66B5"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6956071" w14:textId="2DB179DA"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A174D2" w14:textId="19E97EC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C0B555F" w14:textId="49388F9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r>
      <w:tr w:rsidR="005118BC" w:rsidRPr="00FC0469" w14:paraId="0C9E37FF" w14:textId="77777777" w:rsidTr="00452B8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AE765A" w14:textId="77777777" w:rsidR="005118BC" w:rsidRPr="00FC0469" w:rsidRDefault="005118BC"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Pr="00FC0469">
              <w:rPr>
                <w:rStyle w:val="FootnoteReference"/>
                <w:rFonts w:ascii="Calibri" w:hAnsi="Calibri" w:cs="Calibri"/>
                <w:bCs/>
                <w:sz w:val="20"/>
                <w:szCs w:val="20"/>
                <w:lang w:eastAsia="ko-KR"/>
              </w:rPr>
              <w:footnoteReference w:id="17"/>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6BFF1CC8"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5000670"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03D22C"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6A2D9DE"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08D0B76" w14:textId="1F896923" w:rsidR="005118BC" w:rsidRPr="00FC0469" w:rsidRDefault="00FD341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DFDAAC6" w14:textId="28D2DC12" w:rsidR="005118BC" w:rsidRPr="00FC0469" w:rsidRDefault="00FD341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D3FE7" w14:textId="314A90AB"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5" w:author="SungKwon Soh" w:date="2025-06-26T15:37:00Z" w16du:dateUtc="2025-06-26T06:37: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0D94FD1" w14:textId="149CC817"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26" w:author="SungKwon Soh" w:date="2025-06-26T15:37:00Z" w16du:dateUtc="2025-06-26T06:37: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D7E907" w14:textId="0EC04802"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513A529" w14:textId="148A0A7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B3D3C9" w14:textId="4E725DEC"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6D0A135" w14:textId="531E5A13"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CC54A45" w14:textId="66227639"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7BEEEA4" w14:textId="561E5EAA"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2D5DE8C" w14:textId="185D80A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1C779F2" w14:textId="7F95294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r>
      <w:tr w:rsidR="00482E02" w:rsidRPr="00FC0469" w14:paraId="55E16DFF" w14:textId="77777777" w:rsidTr="00B93F6F">
        <w:tblPrEx>
          <w:tblW w:w="4997" w:type="pct"/>
          <w:tblLayout w:type="fixed"/>
          <w:tblPrExChange w:id="27" w:author="SungKwon Soh" w:date="2025-06-27T17:25:00Z" w16du:dateUtc="2025-06-27T08:25:00Z">
            <w:tblPrEx>
              <w:tblW w:w="4997" w:type="pct"/>
              <w:tblLayout w:type="fixed"/>
            </w:tblPrEx>
          </w:tblPrExChange>
        </w:tblPrEx>
        <w:trPr>
          <w:trHeight w:val="210"/>
          <w:trPrChange w:id="28" w:author="SungKwon Soh" w:date="2025-06-27T17:25:00Z" w16du:dateUtc="2025-06-27T08:25:00Z">
            <w:trPr>
              <w:trHeight w:val="210"/>
            </w:trPr>
          </w:trPrChange>
        </w:trPr>
        <w:tc>
          <w:tcPr>
            <w:tcW w:w="406" w:type="pct"/>
            <w:vMerge w:val="restart"/>
            <w:tcBorders>
              <w:top w:val="single" w:sz="4" w:space="0" w:color="auto"/>
              <w:left w:val="single" w:sz="4" w:space="0" w:color="auto"/>
              <w:right w:val="single" w:sz="4" w:space="0" w:color="auto"/>
            </w:tcBorders>
            <w:shd w:val="clear" w:color="auto" w:fill="auto"/>
            <w:noWrap/>
            <w:hideMark/>
            <w:tcPrChange w:id="29" w:author="SungKwon Soh" w:date="2025-06-27T17:25:00Z" w16du:dateUtc="2025-06-27T08:25:00Z">
              <w:tcPr>
                <w:tcW w:w="406" w:type="pct"/>
                <w:vMerge w:val="restart"/>
                <w:tcBorders>
                  <w:top w:val="single" w:sz="4" w:space="0" w:color="auto"/>
                  <w:left w:val="single" w:sz="4" w:space="0" w:color="auto"/>
                  <w:right w:val="single" w:sz="4" w:space="0" w:color="auto"/>
                </w:tcBorders>
                <w:shd w:val="clear" w:color="auto" w:fill="auto"/>
                <w:noWrap/>
                <w:hideMark/>
              </w:tcPr>
            </w:tcPrChange>
          </w:tcPr>
          <w:p w14:paraId="2CD6E783" w14:textId="77777777" w:rsidR="00482E02" w:rsidRPr="00FC0469" w:rsidRDefault="00482E02" w:rsidP="00482E02">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Change w:id="30" w:author="SungKwon Soh" w:date="2025-06-27T17:25:00Z" w16du:dateUtc="2025-06-27T08:25:00Z">
              <w:tcPr>
                <w:tcW w:w="345" w:type="pct"/>
                <w:vMerge w:val="restart"/>
                <w:tcBorders>
                  <w:top w:val="single" w:sz="4" w:space="0" w:color="auto"/>
                  <w:left w:val="single" w:sz="4" w:space="0" w:color="auto"/>
                  <w:right w:val="single" w:sz="4" w:space="0" w:color="auto"/>
                </w:tcBorders>
                <w:shd w:val="clear" w:color="auto" w:fill="auto"/>
                <w:noWrap/>
                <w:hideMark/>
              </w:tcPr>
            </w:tcPrChange>
          </w:tcPr>
          <w:p w14:paraId="4B7C5711"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Change w:id="31" w:author="SungKwon Soh" w:date="2025-06-27T17:25:00Z" w16du:dateUtc="2025-06-27T08:25:00Z">
              <w:tcPr>
                <w:tcW w:w="359" w:type="pct"/>
                <w:tcBorders>
                  <w:top w:val="single" w:sz="4" w:space="0" w:color="auto"/>
                  <w:left w:val="single" w:sz="4" w:space="0" w:color="auto"/>
                  <w:bottom w:val="single" w:sz="4" w:space="0" w:color="auto"/>
                  <w:right w:val="single" w:sz="4" w:space="0" w:color="auto"/>
                </w:tcBorders>
                <w:shd w:val="clear" w:color="auto" w:fill="auto"/>
                <w:noWrap/>
                <w:hideMark/>
              </w:tcPr>
            </w:tcPrChange>
          </w:tcPr>
          <w:p w14:paraId="7C251624"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32"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5CF63A8"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33"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02EF22E"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3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0DB9DC" w14:textId="38D833B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207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35"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9FFD2C" w14:textId="5944884F"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31,629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36"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C04910" w14:textId="57E9735B"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37" w:author="SungKwon Soh" w:date="2025-06-27T17:25:00Z" w16du:dateUtc="2025-06-27T08:25:00Z">
              <w:r w:rsidRPr="00A966F6">
                <w:rPr>
                  <w:sz w:val="20"/>
                  <w:szCs w:val="20"/>
                </w:rPr>
                <w:t>210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38"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BFE0FA" w14:textId="31FB5C1A"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39" w:author="SungKwon Soh" w:date="2025-06-27T17:25:00Z" w16du:dateUtc="2025-06-27T08:25:00Z">
              <w:r w:rsidRPr="00A966F6">
                <w:rPr>
                  <w:sz w:val="20"/>
                  <w:szCs w:val="20"/>
                </w:rPr>
                <w:t>34,640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40"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269B87" w14:textId="6107E8A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41"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297989" w14:textId="572C7EC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42"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286165" w14:textId="0DD59E74"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43"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2D5DCD" w14:textId="4AB7F242"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Change w:id="4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5742990" w14:textId="473EAE77"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45"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46B339C" w14:textId="368FD72D"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46"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FA7A749" w14:textId="452EFC3F"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47"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C97D87" w14:textId="7A08F86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482E02" w:rsidRPr="00FC0469" w14:paraId="12A0BC50" w14:textId="77777777" w:rsidTr="00B93F6F">
        <w:tblPrEx>
          <w:tblW w:w="4997" w:type="pct"/>
          <w:tblLayout w:type="fixed"/>
          <w:tblPrExChange w:id="48" w:author="SungKwon Soh" w:date="2025-06-27T17:25:00Z" w16du:dateUtc="2025-06-27T08:25:00Z">
            <w:tblPrEx>
              <w:tblW w:w="4997" w:type="pct"/>
              <w:tblLayout w:type="fixed"/>
            </w:tblPrEx>
          </w:tblPrExChange>
        </w:tblPrEx>
        <w:trPr>
          <w:trHeight w:val="210"/>
          <w:trPrChange w:id="49" w:author="SungKwon Soh" w:date="2025-06-27T17:25:00Z" w16du:dateUtc="2025-06-27T08:25:00Z">
            <w:trPr>
              <w:trHeight w:val="210"/>
            </w:trPr>
          </w:trPrChange>
        </w:trPr>
        <w:tc>
          <w:tcPr>
            <w:tcW w:w="406" w:type="pct"/>
            <w:vMerge/>
            <w:tcBorders>
              <w:left w:val="single" w:sz="4" w:space="0" w:color="auto"/>
              <w:right w:val="single" w:sz="4" w:space="0" w:color="auto"/>
            </w:tcBorders>
            <w:shd w:val="clear" w:color="auto" w:fill="auto"/>
            <w:noWrap/>
            <w:hideMark/>
            <w:tcPrChange w:id="50" w:author="SungKwon Soh" w:date="2025-06-27T17:25:00Z" w16du:dateUtc="2025-06-27T08:25:00Z">
              <w:tcPr>
                <w:tcW w:w="406" w:type="pct"/>
                <w:vMerge/>
                <w:tcBorders>
                  <w:left w:val="single" w:sz="4" w:space="0" w:color="auto"/>
                  <w:right w:val="single" w:sz="4" w:space="0" w:color="auto"/>
                </w:tcBorders>
                <w:shd w:val="clear" w:color="auto" w:fill="auto"/>
                <w:noWrap/>
                <w:hideMark/>
              </w:tcPr>
            </w:tcPrChange>
          </w:tcPr>
          <w:p w14:paraId="4445B431"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right w:val="single" w:sz="4" w:space="0" w:color="auto"/>
            </w:tcBorders>
            <w:shd w:val="clear" w:color="auto" w:fill="auto"/>
            <w:noWrap/>
            <w:hideMark/>
            <w:tcPrChange w:id="51" w:author="SungKwon Soh" w:date="2025-06-27T17:25:00Z" w16du:dateUtc="2025-06-27T08:25:00Z">
              <w:tcPr>
                <w:tcW w:w="345" w:type="pct"/>
                <w:vMerge/>
                <w:tcBorders>
                  <w:left w:val="single" w:sz="4" w:space="0" w:color="auto"/>
                  <w:right w:val="single" w:sz="4" w:space="0" w:color="auto"/>
                </w:tcBorders>
                <w:shd w:val="clear" w:color="auto" w:fill="auto"/>
                <w:noWrap/>
                <w:hideMark/>
              </w:tcPr>
            </w:tcPrChange>
          </w:tcPr>
          <w:p w14:paraId="411E8C80"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Change w:id="52" w:author="SungKwon Soh" w:date="2025-06-27T17:25:00Z" w16du:dateUtc="2025-06-27T08:25:00Z">
              <w:tcPr>
                <w:tcW w:w="359" w:type="pct"/>
                <w:tcBorders>
                  <w:top w:val="single" w:sz="4" w:space="0" w:color="auto"/>
                  <w:left w:val="single" w:sz="4" w:space="0" w:color="auto"/>
                  <w:bottom w:val="single" w:sz="4" w:space="0" w:color="auto"/>
                  <w:right w:val="single" w:sz="4" w:space="0" w:color="auto"/>
                </w:tcBorders>
                <w:shd w:val="clear" w:color="auto" w:fill="auto"/>
                <w:noWrap/>
                <w:hideMark/>
              </w:tcPr>
            </w:tcPrChange>
          </w:tcPr>
          <w:p w14:paraId="4C00D607"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53"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71FA7FA"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5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47C0F10"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55"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5AD292" w14:textId="352E2B92"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228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56"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4D0B52" w14:textId="474A56F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10,478</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57"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B8324A" w14:textId="13091675"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58" w:author="SungKwon Soh" w:date="2025-06-27T17:25:00Z" w16du:dateUtc="2025-06-27T08:25:00Z">
              <w:r w:rsidRPr="00A966F6">
                <w:rPr>
                  <w:sz w:val="20"/>
                  <w:szCs w:val="20"/>
                </w:rPr>
                <w:t>219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59"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6E1121" w14:textId="5EAF4524"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60" w:author="SungKwon Soh" w:date="2025-06-27T17:25:00Z" w16du:dateUtc="2025-06-27T08:25:00Z">
              <w:r w:rsidRPr="00A966F6">
                <w:rPr>
                  <w:sz w:val="20"/>
                  <w:szCs w:val="20"/>
                </w:rPr>
                <w:t>10,563</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61"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940D6E" w14:textId="4291628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62"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D42B20" w14:textId="1D7592E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63"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9872F56" w14:textId="3E960CCB"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6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2FBF5F" w14:textId="647D864C"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Change w:id="65"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CD8424" w14:textId="284E7224"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66"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5330BE" w14:textId="2619012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67"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81D6CB" w14:textId="407D6859"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68"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1A078E" w14:textId="5A852230"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482E02" w:rsidRPr="00FC0469" w14:paraId="73638932" w14:textId="77777777" w:rsidTr="00B93F6F">
        <w:tblPrEx>
          <w:tblW w:w="4997" w:type="pct"/>
          <w:tblLayout w:type="fixed"/>
          <w:tblPrExChange w:id="69" w:author="SungKwon Soh" w:date="2025-06-27T17:25:00Z" w16du:dateUtc="2025-06-27T08:25:00Z">
            <w:tblPrEx>
              <w:tblW w:w="4997" w:type="pct"/>
              <w:tblLayout w:type="fixed"/>
            </w:tblPrEx>
          </w:tblPrExChange>
        </w:tblPrEx>
        <w:trPr>
          <w:trHeight w:val="210"/>
          <w:trPrChange w:id="70" w:author="SungKwon Soh" w:date="2025-06-27T17:25:00Z" w16du:dateUtc="2025-06-27T08:25:00Z">
            <w:trPr>
              <w:trHeight w:val="210"/>
            </w:trPr>
          </w:trPrChange>
        </w:trPr>
        <w:tc>
          <w:tcPr>
            <w:tcW w:w="406" w:type="pct"/>
            <w:vMerge/>
            <w:tcBorders>
              <w:left w:val="single" w:sz="4" w:space="0" w:color="auto"/>
              <w:bottom w:val="single" w:sz="4" w:space="0" w:color="auto"/>
              <w:right w:val="single" w:sz="4" w:space="0" w:color="auto"/>
            </w:tcBorders>
            <w:shd w:val="clear" w:color="auto" w:fill="auto"/>
            <w:noWrap/>
            <w:hideMark/>
            <w:tcPrChange w:id="71" w:author="SungKwon Soh" w:date="2025-06-27T17:25:00Z" w16du:dateUtc="2025-06-27T08:25:00Z">
              <w:tcPr>
                <w:tcW w:w="406" w:type="pct"/>
                <w:vMerge/>
                <w:tcBorders>
                  <w:left w:val="single" w:sz="4" w:space="0" w:color="auto"/>
                  <w:bottom w:val="single" w:sz="4" w:space="0" w:color="auto"/>
                  <w:right w:val="single" w:sz="4" w:space="0" w:color="auto"/>
                </w:tcBorders>
                <w:shd w:val="clear" w:color="auto" w:fill="auto"/>
                <w:noWrap/>
                <w:hideMark/>
              </w:tcPr>
            </w:tcPrChange>
          </w:tcPr>
          <w:p w14:paraId="3B6507DA"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Change w:id="72" w:author="SungKwon Soh" w:date="2025-06-27T17:25:00Z" w16du:dateUtc="2025-06-27T08:25:00Z">
              <w:tcPr>
                <w:tcW w:w="345" w:type="pct"/>
                <w:vMerge/>
                <w:tcBorders>
                  <w:left w:val="single" w:sz="4" w:space="0" w:color="auto"/>
                  <w:bottom w:val="single" w:sz="4" w:space="0" w:color="auto"/>
                  <w:right w:val="single" w:sz="4" w:space="0" w:color="auto"/>
                </w:tcBorders>
                <w:shd w:val="clear" w:color="auto" w:fill="auto"/>
                <w:noWrap/>
                <w:hideMark/>
              </w:tcPr>
            </w:tcPrChange>
          </w:tcPr>
          <w:p w14:paraId="2DEB1847"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Change w:id="73" w:author="SungKwon Soh" w:date="2025-06-27T17:25:00Z" w16du:dateUtc="2025-06-27T08:25:00Z">
              <w:tcPr>
                <w:tcW w:w="359" w:type="pct"/>
                <w:tcBorders>
                  <w:top w:val="single" w:sz="4" w:space="0" w:color="auto"/>
                  <w:left w:val="single" w:sz="4" w:space="0" w:color="auto"/>
                  <w:bottom w:val="single" w:sz="4" w:space="0" w:color="auto"/>
                  <w:right w:val="single" w:sz="4" w:space="0" w:color="auto"/>
                </w:tcBorders>
                <w:shd w:val="clear" w:color="auto" w:fill="auto"/>
                <w:noWrap/>
                <w:hideMark/>
              </w:tcPr>
            </w:tcPrChange>
          </w:tcPr>
          <w:p w14:paraId="2F0F2CB8"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7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43348E9"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Change w:id="75"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E810A14"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76"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6C8FC8" w14:textId="09F6C37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77"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D4E8DC" w14:textId="5AB519CC"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6,713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78"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F62DC4" w14:textId="04FC7097"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79" w:author="SungKwon Soh" w:date="2025-06-27T17:25:00Z" w16du:dateUtc="2025-06-27T08:25:00Z">
              <w:r w:rsidRPr="00526104">
                <w:t>67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Change w:id="80"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469CFB" w14:textId="637803A8"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81" w:author="SungKwon Soh" w:date="2025-06-27T17:25:00Z" w16du:dateUtc="2025-06-27T08:25:00Z">
              <w:r w:rsidRPr="00526104">
                <w:t>8,845</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82"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7012EC9" w14:textId="631F9FEE"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83"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36CBA8C" w14:textId="792031B3"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84"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3D6B6B" w14:textId="07CDB187"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Change w:id="85"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84ECA8E" w14:textId="56F4C8F1"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Change w:id="86" w:author="SungKwon Soh" w:date="2025-06-27T17:25:00Z" w16du:dateUtc="2025-06-27T08:25:00Z">
              <w:tcPr>
                <w:tcW w:w="27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1BD6588" w14:textId="58BC9D8B"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87"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9ECD1DE" w14:textId="5EA77191"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88"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3C2C16" w14:textId="01957B4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Change w:id="89" w:author="SungKwon Soh" w:date="2025-06-27T17:25:00Z" w16du:dateUtc="2025-06-27T08:25:00Z">
              <w:tcPr>
                <w:tcW w:w="277"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73F3F9" w14:textId="7BFBAFD5"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292D96" w:rsidRPr="00FC0469" w14:paraId="7671C887" w14:textId="77777777" w:rsidTr="00452B8E">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4C933907" w14:textId="77777777" w:rsidR="00292D96" w:rsidRPr="00FC0469" w:rsidRDefault="00292D96"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18"/>
            </w:r>
          </w:p>
        </w:tc>
        <w:tc>
          <w:tcPr>
            <w:tcW w:w="345" w:type="pct"/>
            <w:vMerge w:val="restart"/>
            <w:tcBorders>
              <w:top w:val="single" w:sz="4" w:space="0" w:color="auto"/>
              <w:left w:val="single" w:sz="4" w:space="0" w:color="auto"/>
              <w:right w:val="single" w:sz="4" w:space="0" w:color="auto"/>
            </w:tcBorders>
            <w:shd w:val="clear" w:color="auto" w:fill="auto"/>
            <w:noWrap/>
            <w:hideMark/>
          </w:tcPr>
          <w:p w14:paraId="46FF90BE"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A2A3"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C2A58"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400157B9"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2176" w14:textId="77777777" w:rsidR="00292D96" w:rsidRPr="00FC0469" w:rsidRDefault="00292D96" w:rsidP="00452B8E">
            <w:pPr>
              <w:adjustRightInd w:val="0"/>
              <w:snapToGrid w:val="0"/>
              <w:spacing w:after="0" w:line="240" w:lineRule="auto"/>
              <w:jc w:val="right"/>
              <w:rPr>
                <w:rFonts w:ascii="Calibri" w:eastAsia="Times New Roman" w:hAnsi="Calibri" w:cs="Calibri"/>
                <w:strike/>
                <w:sz w:val="20"/>
                <w:szCs w:val="20"/>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369C3" w14:textId="367FBC30"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D12AA" w14:textId="2747142C"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1DFC5" w14:textId="2B3EECCE"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ins w:id="90" w:author="SungKwon Soh" w:date="2025-06-26T12:55:00Z" w16du:dateUtc="2025-06-26T03:5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26481" w14:textId="280F51E9"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91"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C67DD5" w14:textId="5BDF2CA4"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62D78" w14:textId="5ECF9049"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9B2D4E" w14:textId="3DE03EA2"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260BEF" w14:textId="209CE3E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A4C0AA" w14:textId="191A4A3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8028B9" w14:textId="23734B3E"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A741DC" w14:textId="5C46CEAB"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5966A1F" w14:textId="30AF9DD5"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430E4B62" w14:textId="77777777" w:rsidTr="00452B8E">
        <w:trPr>
          <w:trHeight w:val="215"/>
        </w:trPr>
        <w:tc>
          <w:tcPr>
            <w:tcW w:w="406" w:type="pct"/>
            <w:vMerge/>
            <w:tcBorders>
              <w:left w:val="single" w:sz="4" w:space="0" w:color="auto"/>
              <w:bottom w:val="single" w:sz="4" w:space="0" w:color="auto"/>
              <w:right w:val="single" w:sz="4" w:space="0" w:color="auto"/>
            </w:tcBorders>
            <w:shd w:val="clear" w:color="auto" w:fill="auto"/>
            <w:noWrap/>
          </w:tcPr>
          <w:p w14:paraId="0626D5C3" w14:textId="77777777" w:rsidR="00292D96" w:rsidRPr="00FC0469" w:rsidRDefault="00292D96" w:rsidP="00452B8E">
            <w:pPr>
              <w:adjustRightInd w:val="0"/>
              <w:snapToGrid w:val="0"/>
              <w:spacing w:after="0" w:line="240" w:lineRule="auto"/>
              <w:rPr>
                <w:rFonts w:ascii="Calibri" w:eastAsia="Times New Roman" w:hAnsi="Calibri" w:cs="Calibr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AE350EA"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A3E7E4"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3E939"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70FEB"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A668A" w14:textId="507806ED"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C9080" w14:textId="66D31ABB"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D06C92" w14:textId="6EC61E86"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ins w:id="92" w:author="SungKwon Soh" w:date="2025-06-26T12:55:00Z" w16du:dateUtc="2025-06-26T03:5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1F05B" w14:textId="418DF470"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93"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CED2A9" w14:textId="18BB4439"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4840C" w14:textId="1227B79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A945A" w14:textId="7A1EFEF3"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A3248" w14:textId="31508C31"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4E080272" w14:textId="3B9A80EB"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52A6DB" w14:textId="0A42B15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D7F86D" w14:textId="4FE11DD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5623169" w14:textId="1CB110E0"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2221E275" w14:textId="77777777" w:rsidTr="00452B8E">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166EB7F6" w14:textId="77777777" w:rsidR="00292D96" w:rsidRPr="00FC0469" w:rsidRDefault="00292D96"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094052D"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5AA7"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E7D8132"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FD254C6"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30B0247" w14:textId="5789B993" w:rsidR="00292D96" w:rsidRPr="00FC0469" w:rsidDel="00CE4171"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63292C" w14:textId="2DC897A2"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2F4C7C" w14:textId="62F19792" w:rsidR="00292D96" w:rsidRPr="00FC0469" w:rsidRDefault="00452B8E" w:rsidP="00452B8E">
            <w:pPr>
              <w:adjustRightInd w:val="0"/>
              <w:snapToGrid w:val="0"/>
              <w:spacing w:after="0" w:line="240" w:lineRule="auto"/>
              <w:jc w:val="right"/>
              <w:rPr>
                <w:rFonts w:ascii="Calibri" w:eastAsia="Times New Roman" w:hAnsi="Calibri" w:cs="Calibri"/>
                <w:sz w:val="20"/>
                <w:szCs w:val="20"/>
              </w:rPr>
            </w:pPr>
            <w:ins w:id="94" w:author="SungKwon Soh" w:date="2025-06-26T16:15:00Z" w16du:dateUtc="2025-06-26T07:1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96002B" w14:textId="0056A0D3" w:rsidR="00292D96" w:rsidRPr="00FC0469" w:rsidRDefault="00452B8E" w:rsidP="00452B8E">
            <w:pPr>
              <w:adjustRightInd w:val="0"/>
              <w:snapToGrid w:val="0"/>
              <w:spacing w:after="0" w:line="240" w:lineRule="auto"/>
              <w:jc w:val="right"/>
              <w:rPr>
                <w:rFonts w:ascii="Calibri" w:eastAsia="Times New Roman" w:hAnsi="Calibri" w:cs="Calibri"/>
                <w:sz w:val="20"/>
                <w:szCs w:val="20"/>
              </w:rPr>
            </w:pPr>
            <w:ins w:id="95" w:author="SungKwon Soh" w:date="2025-06-26T16:15:00Z" w16du:dateUtc="2025-06-26T07:1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916AA2" w14:textId="6BB458CC"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AB489D1" w14:textId="7B6BA56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7DCE9" w14:textId="52E6CDA2"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D82A325" w14:textId="74B806B9"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9ADBE" w14:textId="5B94C0DF"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94B09B2" w14:textId="227E1FC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EBFC9EE" w14:textId="6B832DBA"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EB2883F" w14:textId="3BE56C94"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r>
      <w:tr w:rsidR="00292D96" w:rsidRPr="00FC0469" w14:paraId="6C3FB51C" w14:textId="77777777" w:rsidTr="00452B8E">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08F968DE" w14:textId="77777777" w:rsidR="00292D96" w:rsidRPr="00FC0469" w:rsidRDefault="00292D96"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AF43"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A66"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7F49A"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7E9B"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98BECD" w14:textId="6563D0F4"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C84AD" w14:textId="53C379FE"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1,907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DAE89F" w14:textId="0489096B" w:rsidR="00292D96" w:rsidRPr="00FC0469" w:rsidRDefault="00452B8E" w:rsidP="00452B8E">
            <w:pPr>
              <w:adjustRightInd w:val="0"/>
              <w:snapToGrid w:val="0"/>
              <w:spacing w:after="0" w:line="240" w:lineRule="auto"/>
              <w:jc w:val="right"/>
              <w:rPr>
                <w:rFonts w:ascii="Calibri" w:eastAsia="PMingLiU" w:hAnsi="Calibri" w:cs="Calibri"/>
                <w:bCs/>
                <w:sz w:val="20"/>
                <w:szCs w:val="20"/>
                <w:lang w:eastAsia="zh-TW"/>
              </w:rPr>
            </w:pPr>
            <w:ins w:id="96" w:author="SungKwon Soh" w:date="2025-06-26T16:22:00Z" w16du:dateUtc="2025-06-26T07:22:00Z">
              <w:r>
                <w:rPr>
                  <w:rFonts w:ascii="Calibri" w:eastAsia="PMingLiU" w:hAnsi="Calibri" w:cs="Calibri"/>
                  <w:bCs/>
                  <w:sz w:val="20"/>
                  <w:szCs w:val="20"/>
                  <w:lang w:eastAsia="zh-TW"/>
                </w:rPr>
                <w:t>25</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AD455" w14:textId="3465CF35" w:rsidR="00292D96" w:rsidRPr="00FC0469" w:rsidRDefault="00452B8E" w:rsidP="00452B8E">
            <w:pPr>
              <w:adjustRightInd w:val="0"/>
              <w:snapToGrid w:val="0"/>
              <w:spacing w:after="0" w:line="240" w:lineRule="auto"/>
              <w:jc w:val="right"/>
              <w:rPr>
                <w:rFonts w:ascii="Calibri" w:eastAsia="PMingLiU" w:hAnsi="Calibri" w:cs="Calibri"/>
                <w:bCs/>
                <w:sz w:val="20"/>
                <w:szCs w:val="20"/>
                <w:lang w:eastAsia="zh-TW"/>
              </w:rPr>
            </w:pPr>
            <w:ins w:id="97" w:author="SungKwon Soh" w:date="2025-06-26T16:22:00Z" w16du:dateUtc="2025-06-26T07:22:00Z">
              <w:r>
                <w:rPr>
                  <w:rFonts w:ascii="Calibri" w:eastAsia="PMingLiU" w:hAnsi="Calibri" w:cs="Calibri"/>
                  <w:bCs/>
                  <w:sz w:val="20"/>
                  <w:szCs w:val="20"/>
                  <w:lang w:eastAsia="zh-TW"/>
                </w:rPr>
                <w:t>1,950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0A009" w14:textId="026700E3"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86D55" w14:textId="0AF2099A" w:rsidR="00292D96" w:rsidRPr="00FC0469" w:rsidRDefault="00292D96" w:rsidP="00452B8E">
            <w:pPr>
              <w:tabs>
                <w:tab w:val="left" w:pos="503"/>
              </w:tabs>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73DA7" w14:textId="7E89E3B8"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751F76" w14:textId="43B47F71"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0044CC03" w14:textId="1CC16E63"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A532FE8" w14:textId="1E14BDC8"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61C68E" w14:textId="1F551509"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0AED56" w14:textId="3B35F06B"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38D1C0FC" w14:textId="77777777" w:rsidTr="00452B8E">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6313EE34" w14:textId="77777777" w:rsidR="00292D96" w:rsidRPr="00FC0469" w:rsidRDefault="00292D96"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EA624A0"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6D7B88A"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F3243"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83404"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806B14"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9887C6" w14:textId="755D27E3"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5,559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DA8E5"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53D98" w14:textId="357BFDC7"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98" w:author="SungKwon Soh" w:date="2025-06-26T12:55:00Z" w16du:dateUtc="2025-06-26T03:55:00Z">
              <w:r w:rsidRPr="00FC0469">
                <w:rPr>
                  <w:rFonts w:ascii="Calibri" w:hAnsi="Calibri" w:cs="Calibri"/>
                  <w:sz w:val="20"/>
                  <w:szCs w:val="20"/>
                  <w:lang w:eastAsia="ko-KR"/>
                </w:rPr>
                <w:t>5,990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8D958"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6D8BD" w14:textId="101F9555"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5A759"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8ED38" w14:textId="523681D4"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50C159CE"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5B12DF4" w14:textId="76A5D05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3C9E9D"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34D5565" w14:textId="3500B17D"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1D76D86F" w14:textId="77777777" w:rsidTr="00452B8E">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1E54D59" w14:textId="77777777" w:rsidR="00292D96" w:rsidRPr="00FC0469" w:rsidRDefault="00292D96"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4D54C50"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75DD7200"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B5B24"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458B4"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BEF6D"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BCC9CA" w14:textId="7381919A"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63620"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A771A0" w14:textId="17987733"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99"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BEAE50"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320CD4" w14:textId="5B214F04"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22EBB8"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9CF5B" w14:textId="335B92F3"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54A3E9"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C20F0EC" w14:textId="7A6943D1"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C747F4"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203AA7" w14:textId="61E71DA6"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1D5AF50A" w14:textId="77777777" w:rsidTr="00452B8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7359E3E7" w14:textId="77777777" w:rsidR="00292D96" w:rsidRPr="00FC0469" w:rsidRDefault="00292D96"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A88FCFE"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545E81A7" w14:textId="77777777" w:rsidR="00292D96" w:rsidRPr="00FC0469" w:rsidRDefault="00292D96" w:rsidP="00452B8E">
            <w:pPr>
              <w:adjustRightInd w:val="0"/>
              <w:snapToGrid w:val="0"/>
              <w:spacing w:after="0" w:line="240" w:lineRule="auto"/>
              <w:rPr>
                <w:rFonts w:ascii="Calibri" w:hAnsi="Calibri" w:cs="Calibri"/>
                <w:sz w:val="20"/>
                <w:szCs w:val="20"/>
                <w:lang w:eastAsia="ko-KR"/>
              </w:rPr>
            </w:pPr>
            <w:r w:rsidRPr="00FC0469">
              <w:rPr>
                <w:rFonts w:ascii="Calibri" w:hAnsi="Calibri" w:cs="Calibr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B9950F9"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48A0B44A" w14:textId="2E53B02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p w14:paraId="583165CE"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7ECD32A3"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7A1B7164" w14:textId="5B9A15FF"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D9F634" w14:textId="7546F8E3"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C6D986" w14:textId="10B0260A"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1,324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C9398BC" w14:textId="70D803BF" w:rsidR="00292D96" w:rsidRPr="00FC0469" w:rsidRDefault="00452B8E" w:rsidP="00452B8E">
            <w:pPr>
              <w:adjustRightInd w:val="0"/>
              <w:snapToGrid w:val="0"/>
              <w:spacing w:after="0" w:line="240" w:lineRule="auto"/>
              <w:jc w:val="right"/>
              <w:rPr>
                <w:rFonts w:ascii="Calibri" w:hAnsi="Calibri" w:cs="Calibri"/>
                <w:sz w:val="20"/>
                <w:szCs w:val="20"/>
                <w:lang w:eastAsia="ko-KR"/>
              </w:rPr>
            </w:pPr>
            <w:ins w:id="100" w:author="SungKwon Soh" w:date="2025-06-26T16:33:00Z" w16du:dateUtc="2025-06-26T07:33:00Z">
              <w:r>
                <w:rPr>
                  <w:rFonts w:ascii="Calibri" w:hAnsi="Calibri" w:cs="Calibri"/>
                  <w:sz w:val="20"/>
                  <w:szCs w:val="20"/>
                  <w:lang w:eastAsia="ko-KR"/>
                </w:rPr>
                <w:t>12</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740D6" w14:textId="6678643A" w:rsidR="00292D96" w:rsidRPr="00FC0469" w:rsidRDefault="00452B8E" w:rsidP="00452B8E">
            <w:pPr>
              <w:adjustRightInd w:val="0"/>
              <w:snapToGrid w:val="0"/>
              <w:spacing w:after="0" w:line="240" w:lineRule="auto"/>
              <w:jc w:val="right"/>
              <w:rPr>
                <w:rFonts w:ascii="Calibri" w:hAnsi="Calibri" w:cs="Calibri"/>
                <w:sz w:val="20"/>
                <w:szCs w:val="20"/>
                <w:lang w:eastAsia="ko-KR"/>
              </w:rPr>
            </w:pPr>
            <w:ins w:id="101" w:author="SungKwon Soh" w:date="2025-06-26T16:33:00Z" w16du:dateUtc="2025-06-26T07:33:00Z">
              <w:r>
                <w:rPr>
                  <w:rFonts w:ascii="Calibri" w:hAnsi="Calibri" w:cs="Calibri"/>
                  <w:sz w:val="20"/>
                  <w:szCs w:val="20"/>
                  <w:lang w:eastAsia="ko-KR"/>
                </w:rPr>
                <w:t>919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F5F11BA" w14:textId="41DADF1B"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38116B" w14:textId="46AEFADE"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0111A8" w14:textId="7C82F2F1"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0F476D" w14:textId="641B0B0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C3401EF" w14:textId="4BBE71A8"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23ADF6D" w14:textId="5F3D3F9E" w:rsidR="00292D96" w:rsidRPr="00FC0469" w:rsidRDefault="00292D96" w:rsidP="00452B8E">
            <w:pPr>
              <w:adjustRightInd w:val="0"/>
              <w:snapToGrid w:val="0"/>
              <w:spacing w:after="0" w:line="240" w:lineRule="auto"/>
              <w:jc w:val="right"/>
              <w:rPr>
                <w:rFonts w:ascii="Calibri" w:hAnsi="Calibri" w:cs="Calibri"/>
                <w:strike/>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9A3BE0" w14:textId="1528F49F"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7F411" w14:textId="0355FF1F"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bl>
    <w:p w14:paraId="68AD1D7A" w14:textId="77777777" w:rsidR="00F35B13" w:rsidRPr="00FC0469" w:rsidRDefault="00F35B13" w:rsidP="00452B8E">
      <w:pPr>
        <w:adjustRightInd w:val="0"/>
        <w:snapToGrid w:val="0"/>
        <w:spacing w:after="0" w:line="240" w:lineRule="auto"/>
        <w:rPr>
          <w:rFonts w:ascii="Calibri" w:hAnsi="Calibri" w:cs="Calibri"/>
          <w:lang w:eastAsia="ko-KR"/>
        </w:rPr>
        <w:sectPr w:rsidR="00F35B13" w:rsidRPr="00FC0469" w:rsidSect="004D66E6">
          <w:pgSz w:w="15840" w:h="12240" w:orient="landscape"/>
          <w:pgMar w:top="720" w:right="720" w:bottom="720" w:left="720" w:header="720" w:footer="720" w:gutter="0"/>
          <w:cols w:space="720"/>
          <w:docGrid w:linePitch="360"/>
        </w:sectPr>
      </w:pPr>
    </w:p>
    <w:p w14:paraId="5450C9A7" w14:textId="77777777" w:rsidR="009C0E49" w:rsidRPr="00FC0469" w:rsidRDefault="009C0E49" w:rsidP="00452B8E">
      <w:pPr>
        <w:adjustRightInd w:val="0"/>
        <w:snapToGrid w:val="0"/>
        <w:spacing w:after="0" w:line="240" w:lineRule="auto"/>
        <w:jc w:val="both"/>
        <w:rPr>
          <w:rFonts w:ascii="Calibri" w:hAnsi="Calibri" w:cs="Calibri"/>
          <w:lang w:eastAsia="ko-KR"/>
        </w:rPr>
      </w:pPr>
      <w:r w:rsidRPr="00FC0469">
        <w:rPr>
          <w:rFonts w:ascii="Calibri" w:hAnsi="Calibri" w:cs="Calibri"/>
          <w:b/>
        </w:rPr>
        <w:lastRenderedPageBreak/>
        <w:t>Table 2</w:t>
      </w:r>
      <w:r w:rsidR="00417830" w:rsidRPr="00FC0469">
        <w:rPr>
          <w:rFonts w:ascii="Calibri" w:hAnsi="Calibri" w:cs="Calibri"/>
          <w:b/>
          <w:lang w:eastAsia="ko-KR"/>
        </w:rPr>
        <w:t>-1</w:t>
      </w:r>
      <w:r w:rsidRPr="00FC0469">
        <w:rPr>
          <w:rFonts w:ascii="Calibri" w:hAnsi="Calibri" w:cs="Calibri"/>
        </w:rPr>
        <w:t xml:space="preserve">. </w:t>
      </w:r>
      <w:r w:rsidR="00937356" w:rsidRPr="00FC0469">
        <w:rPr>
          <w:rFonts w:ascii="Calibri" w:hAnsi="Calibri" w:cs="Calibri"/>
          <w:lang w:eastAsia="ko-KR"/>
        </w:rPr>
        <w:t>As requested by the NC12 (</w:t>
      </w:r>
      <w:r w:rsidR="00417830" w:rsidRPr="00FC0469">
        <w:rPr>
          <w:rFonts w:ascii="Calibri" w:hAnsi="Calibri" w:cs="Calibri"/>
          <w:lang w:eastAsia="ko-KR"/>
        </w:rPr>
        <w:t>Paragraph 57</w:t>
      </w:r>
      <w:r w:rsidR="00937356" w:rsidRPr="00FC0469">
        <w:rPr>
          <w:rFonts w:ascii="Calibri" w:hAnsi="Calibri" w:cs="Calibri"/>
          <w:lang w:eastAsia="ko-KR"/>
        </w:rPr>
        <w:t xml:space="preserve">) related </w:t>
      </w:r>
      <w:r w:rsidR="00913295" w:rsidRPr="00FC0469">
        <w:rPr>
          <w:rFonts w:ascii="Calibri" w:hAnsi="Calibri" w:cs="Calibri"/>
          <w:lang w:eastAsia="ko-KR"/>
        </w:rPr>
        <w:t>to</w:t>
      </w:r>
      <w:r w:rsidR="00937356" w:rsidRPr="00FC0469">
        <w:rPr>
          <w:rFonts w:ascii="Calibri" w:hAnsi="Calibri" w:cs="Calibri"/>
          <w:lang w:eastAsia="ko-KR"/>
        </w:rPr>
        <w:t xml:space="preserve"> Paragraph 2 in CMM 2005-03, CCMs are requested to report on how to control their f</w:t>
      </w:r>
      <w:r w:rsidRPr="00FC0469">
        <w:rPr>
          <w:rFonts w:ascii="Calibri" w:hAnsi="Calibri" w:cs="Calibri"/>
        </w:rPr>
        <w:t>ishing effort fishing for North Pacific albacore</w:t>
      </w:r>
      <w:r w:rsidR="00937356" w:rsidRPr="00FC0469">
        <w:rPr>
          <w:rFonts w:ascii="Calibri" w:hAnsi="Calibri" w:cs="Calibri"/>
          <w:lang w:eastAsia="ko-KR"/>
        </w:rPr>
        <w:t xml:space="preserve"> by indicating, for example, limiting vessels, fishing days, licenses, or some other measures.</w:t>
      </w:r>
      <w:r w:rsidR="002F3FDA" w:rsidRPr="00FC0469">
        <w:rPr>
          <w:rFonts w:ascii="Calibri" w:hAnsi="Calibri" w:cs="Calibri"/>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FC0469"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FC0469" w:rsidRDefault="009C0E49" w:rsidP="00452B8E">
            <w:pPr>
              <w:adjustRightInd w:val="0"/>
              <w:snapToGrid w:val="0"/>
              <w:spacing w:after="0" w:line="240" w:lineRule="auto"/>
              <w:jc w:val="center"/>
              <w:rPr>
                <w:rFonts w:ascii="Calibri" w:eastAsia="Times New Roman" w:hAnsi="Calibri" w:cs="Calibri"/>
                <w:b/>
              </w:rPr>
            </w:pPr>
            <w:r w:rsidRPr="00FC0469">
              <w:rPr>
                <w:rFonts w:ascii="Calibri" w:eastAsia="Times New Roman" w:hAnsi="Calibri" w:cs="Calibri"/>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eastAsia="Times New Roman" w:hAnsi="Calibri" w:cs="Calibri"/>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eastAsia="Times New Roman" w:hAnsi="Calibri" w:cs="Calibri"/>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hAnsi="Calibri" w:cs="Calibri"/>
                <w:b/>
                <w:lang w:eastAsia="ko-KR"/>
              </w:rPr>
              <w:t>Regulation of fishing effort</w:t>
            </w:r>
          </w:p>
        </w:tc>
      </w:tr>
      <w:tr w:rsidR="007F6534" w:rsidRPr="00FC0469" w14:paraId="047C8D8C" w14:textId="77777777" w:rsidTr="00FE475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FC0469" w:rsidRDefault="007F6534"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Canada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Canada issues domestic “CT” fishing </w:t>
            </w:r>
            <w:r w:rsidR="00A46A71" w:rsidRPr="00FC0469">
              <w:rPr>
                <w:rFonts w:ascii="Calibri" w:hAnsi="Calibri" w:cs="Calibri"/>
                <w:lang w:eastAsia="ko-KR"/>
              </w:rPr>
              <w:t>licenses</w:t>
            </w:r>
            <w:r w:rsidRPr="00FC0469">
              <w:rPr>
                <w:rFonts w:ascii="Calibri" w:hAnsi="Calibri" w:cs="Calibri"/>
                <w:lang w:eastAsia="ko-KR"/>
              </w:rPr>
              <w:t xml:space="preserve"> for Albacore Tuna. The CT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domestic tuna fishery, and help ensure Canada is meeting international obligations related to effort. As of 2013, commercial </w:t>
            </w:r>
            <w:r w:rsidR="00A46A71" w:rsidRPr="00FC0469">
              <w:rPr>
                <w:rFonts w:ascii="Calibri" w:hAnsi="Calibri" w:cs="Calibri"/>
                <w:lang w:eastAsia="ko-KR"/>
              </w:rPr>
              <w:t>license</w:t>
            </w:r>
            <w:r w:rsidRPr="00FC0469">
              <w:rPr>
                <w:rFonts w:ascii="Calibri" w:hAnsi="Calibri" w:cs="Calibri"/>
                <w:lang w:eastAsia="ko-KR"/>
              </w:rPr>
              <w:t xml:space="preserve"> holders wanting to harvest tuna are required to hold a primary </w:t>
            </w:r>
            <w:r w:rsidR="00A46A71" w:rsidRPr="00FC0469">
              <w:rPr>
                <w:rFonts w:ascii="Calibri" w:hAnsi="Calibri" w:cs="Calibri"/>
                <w:lang w:eastAsia="ko-KR"/>
              </w:rPr>
              <w:t>license</w:t>
            </w:r>
            <w:r w:rsidRPr="00FC0469">
              <w:rPr>
                <w:rFonts w:ascii="Calibri" w:hAnsi="Calibri" w:cs="Calibri"/>
                <w:lang w:eastAsia="ko-KR"/>
              </w:rPr>
              <w:t xml:space="preserve"> (with Schedule II privileges) and apply for/receive a separate CT (Tuna) </w:t>
            </w:r>
            <w:r w:rsidR="00A46A71" w:rsidRPr="00FC0469">
              <w:rPr>
                <w:rFonts w:ascii="Calibri" w:hAnsi="Calibri" w:cs="Calibri"/>
                <w:lang w:eastAsia="ko-KR"/>
              </w:rPr>
              <w:t>license</w:t>
            </w:r>
            <w:r w:rsidRPr="00FC0469">
              <w:rPr>
                <w:rFonts w:ascii="Calibri" w:hAnsi="Calibri" w:cs="Calibri"/>
                <w:lang w:eastAsia="ko-KR"/>
              </w:rPr>
              <w:t xml:space="preserve">. The CT </w:t>
            </w:r>
            <w:r w:rsidR="00A46A71" w:rsidRPr="00FC0469">
              <w:rPr>
                <w:rFonts w:ascii="Calibri" w:hAnsi="Calibri" w:cs="Calibri"/>
                <w:lang w:eastAsia="ko-KR"/>
              </w:rPr>
              <w:t>license</w:t>
            </w:r>
            <w:r w:rsidRPr="00FC0469">
              <w:rPr>
                <w:rFonts w:ascii="Calibri" w:hAnsi="Calibri" w:cs="Calibri"/>
                <w:lang w:eastAsia="ko-KR"/>
              </w:rPr>
              <w:t xml:space="preserve"> authorizes fishing of Pacific Albacore tuna in Canada’s Exclusive Economic Zone (EEZ) and on the high seas under separate </w:t>
            </w:r>
            <w:r w:rsidR="00A46A71" w:rsidRPr="00FC0469">
              <w:rPr>
                <w:rFonts w:ascii="Calibri" w:hAnsi="Calibri" w:cs="Calibri"/>
                <w:lang w:eastAsia="ko-KR"/>
              </w:rPr>
              <w:t>license</w:t>
            </w:r>
            <w:r w:rsidRPr="00FC0469">
              <w:rPr>
                <w:rFonts w:ascii="Calibri" w:hAnsi="Calibri" w:cs="Calibri"/>
                <w:lang w:eastAsia="ko-KR"/>
              </w:rPr>
              <w:t xml:space="preserve"> conditions. The CT </w:t>
            </w:r>
            <w:r w:rsidR="00A46A71" w:rsidRPr="00FC0469">
              <w:rPr>
                <w:rFonts w:ascii="Calibri" w:hAnsi="Calibri" w:cs="Calibri"/>
                <w:lang w:eastAsia="ko-KR"/>
              </w:rPr>
              <w:t>license</w:t>
            </w:r>
            <w:r w:rsidRPr="00FC0469">
              <w:rPr>
                <w:rFonts w:ascii="Calibri" w:hAnsi="Calibri" w:cs="Calibri"/>
                <w:lang w:eastAsia="ko-KR"/>
              </w:rPr>
              <w:t xml:space="preserve"> is vessel-based and must be renewed annually.</w:t>
            </w:r>
          </w:p>
          <w:p w14:paraId="049CE797" w14:textId="77777777" w:rsidR="007F6534" w:rsidRPr="00FC0469" w:rsidRDefault="007F6534" w:rsidP="00452B8E">
            <w:pPr>
              <w:adjustRightInd w:val="0"/>
              <w:snapToGrid w:val="0"/>
              <w:spacing w:after="0" w:line="240" w:lineRule="auto"/>
              <w:rPr>
                <w:rFonts w:ascii="Calibri" w:hAnsi="Calibri" w:cs="Calibri"/>
                <w:lang w:eastAsia="ko-KR"/>
              </w:rPr>
            </w:pPr>
          </w:p>
          <w:p w14:paraId="126D41A8" w14:textId="13A526DB"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Canadian </w:t>
            </w:r>
            <w:r w:rsidR="00A46A71" w:rsidRPr="00FC0469">
              <w:rPr>
                <w:rFonts w:ascii="Calibri" w:hAnsi="Calibri" w:cs="Calibri"/>
                <w:lang w:eastAsia="ko-KR"/>
              </w:rPr>
              <w:t>license</w:t>
            </w:r>
            <w:r w:rsidRPr="00FC0469">
              <w:rPr>
                <w:rFonts w:ascii="Calibri" w:hAnsi="Calibri" w:cs="Calibri"/>
                <w:lang w:eastAsia="ko-KR"/>
              </w:rPr>
              <w:t xml:space="preserve"> holders without a primary </w:t>
            </w:r>
            <w:r w:rsidR="00A46A71" w:rsidRPr="00FC0469">
              <w:rPr>
                <w:rFonts w:ascii="Calibri" w:hAnsi="Calibri" w:cs="Calibri"/>
                <w:lang w:eastAsia="ko-KR"/>
              </w:rPr>
              <w:t>license</w:t>
            </w:r>
            <w:r w:rsidRPr="00FC0469">
              <w:rPr>
                <w:rFonts w:ascii="Calibri" w:hAnsi="Calibri" w:cs="Calibri"/>
                <w:lang w:eastAsia="ko-KR"/>
              </w:rPr>
              <w:t xml:space="preserve"> are able to access tuna in international high seas waters through “Section 68 High Seas” licenses. The Section 68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tuna fishery in the high seas, and help ensure Canada is meeting international obligations related to effort. The Section 68 licence must be renewed annually.</w:t>
            </w:r>
          </w:p>
        </w:tc>
      </w:tr>
      <w:tr w:rsidR="007F6534" w:rsidRPr="00FC0469" w14:paraId="63428E81" w14:textId="77777777" w:rsidTr="00FE475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FC0469" w:rsidRDefault="007F6534"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Canada issues domestic “CT” fishing </w:t>
            </w:r>
            <w:r w:rsidR="00A46A71" w:rsidRPr="00FC0469">
              <w:rPr>
                <w:rFonts w:ascii="Calibri" w:hAnsi="Calibri" w:cs="Calibri"/>
                <w:lang w:eastAsia="ko-KR"/>
              </w:rPr>
              <w:t>licenses</w:t>
            </w:r>
            <w:r w:rsidRPr="00FC0469">
              <w:rPr>
                <w:rFonts w:ascii="Calibri" w:hAnsi="Calibri" w:cs="Calibri"/>
                <w:lang w:eastAsia="ko-KR"/>
              </w:rPr>
              <w:t xml:space="preserve"> for Albacore Tuna. The CT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domestic tuna fishery, and help ensure Canada is meeting international obligations related to effort. As of 2013, commercial </w:t>
            </w:r>
            <w:r w:rsidR="00A46A71" w:rsidRPr="00FC0469">
              <w:rPr>
                <w:rFonts w:ascii="Calibri" w:hAnsi="Calibri" w:cs="Calibri"/>
                <w:lang w:eastAsia="ko-KR"/>
              </w:rPr>
              <w:t>license</w:t>
            </w:r>
            <w:r w:rsidRPr="00FC0469">
              <w:rPr>
                <w:rFonts w:ascii="Calibri" w:hAnsi="Calibri" w:cs="Calibri"/>
                <w:lang w:eastAsia="ko-KR"/>
              </w:rPr>
              <w:t xml:space="preserve"> holders wanting to harvest tuna are required to hold a primary </w:t>
            </w:r>
            <w:r w:rsidR="00A46A71" w:rsidRPr="00FC0469">
              <w:rPr>
                <w:rFonts w:ascii="Calibri" w:hAnsi="Calibri" w:cs="Calibri"/>
                <w:lang w:eastAsia="ko-KR"/>
              </w:rPr>
              <w:t>license</w:t>
            </w:r>
            <w:r w:rsidRPr="00FC0469">
              <w:rPr>
                <w:rFonts w:ascii="Calibri" w:hAnsi="Calibri" w:cs="Calibri"/>
                <w:lang w:eastAsia="ko-KR"/>
              </w:rPr>
              <w:t xml:space="preserve"> (with Schedule II privileges) and apply for/receive a separate CT (Tuna) </w:t>
            </w:r>
            <w:r w:rsidR="00A46A71" w:rsidRPr="00FC0469">
              <w:rPr>
                <w:rFonts w:ascii="Calibri" w:hAnsi="Calibri" w:cs="Calibri"/>
                <w:lang w:eastAsia="ko-KR"/>
              </w:rPr>
              <w:t>license</w:t>
            </w:r>
            <w:r w:rsidRPr="00FC0469">
              <w:rPr>
                <w:rFonts w:ascii="Calibri" w:hAnsi="Calibri" w:cs="Calibri"/>
                <w:lang w:eastAsia="ko-KR"/>
              </w:rPr>
              <w:t xml:space="preserve">. The CT </w:t>
            </w:r>
            <w:r w:rsidR="00A46A71" w:rsidRPr="00FC0469">
              <w:rPr>
                <w:rFonts w:ascii="Calibri" w:hAnsi="Calibri" w:cs="Calibri"/>
                <w:lang w:eastAsia="ko-KR"/>
              </w:rPr>
              <w:t>license</w:t>
            </w:r>
            <w:r w:rsidRPr="00FC0469">
              <w:rPr>
                <w:rFonts w:ascii="Calibri" w:hAnsi="Calibri" w:cs="Calibri"/>
                <w:lang w:eastAsia="ko-KR"/>
              </w:rPr>
              <w:t xml:space="preserve"> authorizes fishing of Pacific Albacore tuna in Canada’s Exclusive Economic Zone (EEZ) and on the high seas under separate </w:t>
            </w:r>
            <w:r w:rsidR="00A46A71" w:rsidRPr="00FC0469">
              <w:rPr>
                <w:rFonts w:ascii="Calibri" w:hAnsi="Calibri" w:cs="Calibri"/>
                <w:lang w:eastAsia="ko-KR"/>
              </w:rPr>
              <w:t>license</w:t>
            </w:r>
            <w:r w:rsidRPr="00FC0469">
              <w:rPr>
                <w:rFonts w:ascii="Calibri" w:hAnsi="Calibri" w:cs="Calibri"/>
                <w:lang w:eastAsia="ko-KR"/>
              </w:rPr>
              <w:t xml:space="preserve"> conditions. The CT </w:t>
            </w:r>
            <w:r w:rsidR="00A46A71" w:rsidRPr="00FC0469">
              <w:rPr>
                <w:rFonts w:ascii="Calibri" w:hAnsi="Calibri" w:cs="Calibri"/>
                <w:lang w:eastAsia="ko-KR"/>
              </w:rPr>
              <w:t>license</w:t>
            </w:r>
            <w:r w:rsidRPr="00FC0469">
              <w:rPr>
                <w:rFonts w:ascii="Calibri" w:hAnsi="Calibri" w:cs="Calibri"/>
                <w:lang w:eastAsia="ko-KR"/>
              </w:rPr>
              <w:t xml:space="preserve"> is vessel-based and must be renewed annually.</w:t>
            </w:r>
          </w:p>
          <w:p w14:paraId="469F8C69" w14:textId="77777777" w:rsidR="007F6534" w:rsidRPr="00FC0469" w:rsidRDefault="007F6534" w:rsidP="00452B8E">
            <w:pPr>
              <w:adjustRightInd w:val="0"/>
              <w:snapToGrid w:val="0"/>
              <w:spacing w:after="0" w:line="240" w:lineRule="auto"/>
              <w:rPr>
                <w:rFonts w:ascii="Calibri" w:hAnsi="Calibri" w:cs="Calibri"/>
                <w:lang w:eastAsia="ko-KR"/>
              </w:rPr>
            </w:pPr>
          </w:p>
          <w:p w14:paraId="0B081B4F" w14:textId="77777777" w:rsidR="00066BCC" w:rsidRPr="00FC0469" w:rsidRDefault="007F6534" w:rsidP="00452B8E">
            <w:pPr>
              <w:adjustRightInd w:val="0"/>
              <w:snapToGrid w:val="0"/>
              <w:spacing w:after="0" w:line="240" w:lineRule="auto"/>
              <w:rPr>
                <w:rFonts w:ascii="Calibri" w:hAnsi="Calibri" w:cs="Calibri"/>
              </w:rPr>
            </w:pPr>
            <w:r w:rsidRPr="00FC0469">
              <w:rPr>
                <w:rFonts w:ascii="Calibri" w:hAnsi="Calibri" w:cs="Calibri"/>
                <w:lang w:eastAsia="ko-KR"/>
              </w:rPr>
              <w:t xml:space="preserve">Canadian </w:t>
            </w:r>
            <w:r w:rsidR="00A46A71" w:rsidRPr="00FC0469">
              <w:rPr>
                <w:rFonts w:ascii="Calibri" w:hAnsi="Calibri" w:cs="Calibri"/>
                <w:lang w:eastAsia="ko-KR"/>
              </w:rPr>
              <w:t>license</w:t>
            </w:r>
            <w:r w:rsidRPr="00FC0469">
              <w:rPr>
                <w:rFonts w:ascii="Calibri" w:hAnsi="Calibri" w:cs="Calibri"/>
                <w:lang w:eastAsia="ko-KR"/>
              </w:rPr>
              <w:t xml:space="preserve"> holders without a primary </w:t>
            </w:r>
            <w:r w:rsidR="00A46A71" w:rsidRPr="00FC0469">
              <w:rPr>
                <w:rFonts w:ascii="Calibri" w:hAnsi="Calibri" w:cs="Calibri"/>
                <w:lang w:eastAsia="ko-KR"/>
              </w:rPr>
              <w:t>license</w:t>
            </w:r>
            <w:r w:rsidRPr="00FC0469">
              <w:rPr>
                <w:rFonts w:ascii="Calibri" w:hAnsi="Calibri" w:cs="Calibri"/>
                <w:lang w:eastAsia="ko-KR"/>
              </w:rPr>
              <w:t xml:space="preserve"> are able to access tuna in international high seas waters through “Section 68 High Seas” licenses. The Section 68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tuna fishery in the high seas, and help ensure Canada is meeting international obligations related to effort. The Section 68 </w:t>
            </w:r>
            <w:r w:rsidR="00A46A71" w:rsidRPr="00FC0469">
              <w:rPr>
                <w:rFonts w:ascii="Calibri" w:hAnsi="Calibri" w:cs="Calibri"/>
                <w:lang w:eastAsia="ko-KR"/>
              </w:rPr>
              <w:t>license</w:t>
            </w:r>
            <w:r w:rsidRPr="00FC0469">
              <w:rPr>
                <w:rFonts w:ascii="Calibri" w:hAnsi="Calibri" w:cs="Calibri"/>
                <w:lang w:eastAsia="ko-KR"/>
              </w:rPr>
              <w:t xml:space="preserve"> must be renewed annually.</w:t>
            </w:r>
            <w:r w:rsidR="00066BCC" w:rsidRPr="00FC0469">
              <w:rPr>
                <w:rFonts w:ascii="Calibri" w:hAnsi="Calibri" w:cs="Calibri"/>
                <w:lang w:eastAsia="ko-KR"/>
              </w:rPr>
              <w:t xml:space="preserve"> </w:t>
            </w:r>
            <w:r w:rsidR="00066BCC" w:rsidRPr="00FC0469">
              <w:rPr>
                <w:rFonts w:ascii="Calibri" w:hAnsi="Calibri" w:cs="Calibri"/>
              </w:rPr>
              <w:t xml:space="preserve"> </w:t>
            </w:r>
          </w:p>
          <w:p w14:paraId="510C6DDB" w14:textId="77777777" w:rsidR="00066BCC" w:rsidRPr="00FC0469" w:rsidRDefault="00066BCC" w:rsidP="00452B8E">
            <w:pPr>
              <w:adjustRightInd w:val="0"/>
              <w:snapToGrid w:val="0"/>
              <w:spacing w:after="0" w:line="240" w:lineRule="auto"/>
              <w:rPr>
                <w:rFonts w:ascii="Calibri" w:hAnsi="Calibri" w:cs="Calibri"/>
              </w:rPr>
            </w:pPr>
          </w:p>
          <w:p w14:paraId="71DA6ADD" w14:textId="64DF4153" w:rsidR="007F6534" w:rsidRPr="00FC0469" w:rsidRDefault="00066BCC"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Canadian licence holders wishing to fish for tuna in the WCPFC Convention Area will need to request amended Conditions of Licence from the Canadian Tuna Resource Manager. These amended Conditions of Licence will be issued once it has been confirmed that the various requirements specific to harvesting in the WCPFC Convention Area have been met.</w:t>
            </w:r>
          </w:p>
        </w:tc>
      </w:tr>
      <w:tr w:rsidR="009C0E49" w:rsidRPr="00FC0469"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FC0469" w:rsidRDefault="009C0E49" w:rsidP="00452B8E">
            <w:pPr>
              <w:adjustRightInd w:val="0"/>
              <w:snapToGrid w:val="0"/>
              <w:spacing w:after="0" w:line="240" w:lineRule="auto"/>
              <w:rPr>
                <w:rFonts w:ascii="Calibri" w:eastAsia="Times New Roman" w:hAnsi="Calibri" w:cs="Calibri"/>
                <w:b/>
              </w:rPr>
            </w:pPr>
            <w:r w:rsidRPr="00FC0469">
              <w:rPr>
                <w:rFonts w:ascii="Calibri" w:hAnsi="Calibri" w:cs="Calibri"/>
                <w:b/>
                <w:kern w:val="2"/>
                <w:lang w:eastAsia="zh-CN"/>
              </w:rPr>
              <w:t>China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FC0469" w:rsidRDefault="009C0E49"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FC0469" w:rsidRDefault="009C0E49" w:rsidP="00452B8E">
            <w:pPr>
              <w:adjustRightInd w:val="0"/>
              <w:snapToGrid w:val="0"/>
              <w:spacing w:after="0" w:line="240" w:lineRule="auto"/>
              <w:rPr>
                <w:rFonts w:ascii="Calibri" w:eastAsia="Times New Roman" w:hAnsi="Calibri" w:cs="Calibri"/>
              </w:rPr>
            </w:pPr>
            <w:r w:rsidRPr="00FC0469">
              <w:rPr>
                <w:rFonts w:ascii="Calibri" w:eastAsia="SimSun" w:hAnsi="Calibri" w:cs="Calibri"/>
                <w:kern w:val="2"/>
                <w:lang w:eastAsia="zh-CN"/>
              </w:rPr>
              <w:t>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FC0469" w:rsidRDefault="00A3179C" w:rsidP="00452B8E">
            <w:pPr>
              <w:adjustRightInd w:val="0"/>
              <w:snapToGrid w:val="0"/>
              <w:spacing w:after="0" w:line="240" w:lineRule="auto"/>
              <w:rPr>
                <w:rFonts w:ascii="Calibri" w:hAnsi="Calibri" w:cs="Calibri"/>
                <w:kern w:val="2"/>
                <w:lang w:eastAsia="ko-KR"/>
              </w:rPr>
            </w:pPr>
            <w:r w:rsidRPr="00FC0469">
              <w:rPr>
                <w:rFonts w:ascii="Calibri" w:hAnsi="Calibri" w:cs="Calibri"/>
              </w:rPr>
              <w:t>The number of fishing vessels is limited by the license system.</w:t>
            </w:r>
          </w:p>
        </w:tc>
      </w:tr>
      <w:tr w:rsidR="00C021BF" w:rsidRPr="00FC0469" w14:paraId="1C657927"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FC0469" w:rsidRDefault="00C021BF"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lastRenderedPageBreak/>
              <w:t>Cook Islands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4E50A47E" w:rsidR="00C021BF" w:rsidRPr="00FC0469" w:rsidRDefault="00C021BF"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Not Applicable, CK </w:t>
            </w:r>
            <w:r w:rsidR="00710D49" w:rsidRPr="00FC0469">
              <w:rPr>
                <w:rFonts w:ascii="Calibri" w:hAnsi="Calibri" w:cs="Calibri"/>
                <w:lang w:eastAsia="ko-KR"/>
              </w:rPr>
              <w:t xml:space="preserve">currently </w:t>
            </w:r>
            <w:r w:rsidRPr="00FC0469">
              <w:rPr>
                <w:rFonts w:ascii="Calibri" w:hAnsi="Calibri" w:cs="Calibri"/>
                <w:lang w:eastAsia="ko-KR"/>
              </w:rPr>
              <w:t>has no troll vessels in the fishery</w:t>
            </w:r>
          </w:p>
        </w:tc>
      </w:tr>
      <w:tr w:rsidR="00C021BF" w:rsidRPr="00FC0469" w14:paraId="0F48D154"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FC0469" w:rsidRDefault="00C021BF"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FC0469" w:rsidRDefault="00C021BF"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Limited by license</w:t>
            </w:r>
            <w:r w:rsidR="00F773E7" w:rsidRPr="00FC0469">
              <w:rPr>
                <w:rFonts w:ascii="Calibri" w:hAnsi="Calibri" w:cs="Calibri"/>
                <w:lang w:eastAsia="ko-KR"/>
              </w:rPr>
              <w:t>.</w:t>
            </w:r>
            <w:r w:rsidRPr="00FC0469">
              <w:rPr>
                <w:rFonts w:ascii="Calibri" w:hAnsi="Calibri" w:cs="Calibri"/>
                <w:lang w:eastAsia="ko-KR"/>
              </w:rPr>
              <w:t xml:space="preserve"> </w:t>
            </w:r>
          </w:p>
        </w:tc>
      </w:tr>
      <w:tr w:rsidR="00692928" w:rsidRPr="00FC0469"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FC0469" w:rsidRDefault="00692928"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t>Fiji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FC0469" w:rsidRDefault="00692928"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FC0469" w:rsidRDefault="00692928"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FC0469" w:rsidRDefault="00692928"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Vessel Size class &amp; capacity, Licenses and other measures specified in Offshore Fisheries Management </w:t>
            </w:r>
            <w:r w:rsidR="009039C8" w:rsidRPr="00FC0469">
              <w:rPr>
                <w:rFonts w:ascii="Calibri" w:hAnsi="Calibri" w:cs="Calibri"/>
                <w:lang w:eastAsia="ko-KR"/>
              </w:rPr>
              <w:t xml:space="preserve">Act </w:t>
            </w:r>
            <w:r w:rsidRPr="00FC0469">
              <w:rPr>
                <w:rFonts w:ascii="Calibri" w:hAnsi="Calibri" w:cs="Calibri"/>
                <w:lang w:eastAsia="ko-KR"/>
              </w:rPr>
              <w:t>2012 &amp; Offshore Fisheries Management Regulation 2014 and National Strategy for Fiji Fishing Vessels Operating in Areas Beyond National Jurisdiction.</w:t>
            </w:r>
          </w:p>
        </w:tc>
      </w:tr>
      <w:tr w:rsidR="00DA4E63" w:rsidRPr="00FC0469" w14:paraId="0E5F21D3"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FC0469" w:rsidRDefault="00DA4E63"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Japan</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Coast</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DA4E63" w:rsidRPr="00FC0469" w14:paraId="16C816B8" w14:textId="77777777" w:rsidTr="00FE475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FC0469" w:rsidRDefault="00DA4E63"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FC0469" w:rsidRDefault="00DA4E63" w:rsidP="00452B8E">
            <w:pPr>
              <w:adjustRightInd w:val="0"/>
              <w:snapToGrid w:val="0"/>
              <w:spacing w:after="0" w:line="240" w:lineRule="auto"/>
              <w:rPr>
                <w:rFonts w:ascii="Calibri" w:eastAsia="Times New Roman" w:hAnsi="Calibri" w:cs="Calibr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DA4E63" w:rsidRPr="00FC0469" w14:paraId="31921600"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FC0469" w:rsidRDefault="00DA4E63"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FC0469" w:rsidRDefault="00DA4E63" w:rsidP="00452B8E">
            <w:pPr>
              <w:adjustRightInd w:val="0"/>
              <w:snapToGrid w:val="0"/>
              <w:spacing w:after="0" w:line="240" w:lineRule="auto"/>
              <w:rPr>
                <w:rFonts w:ascii="Calibri" w:eastAsia="Times New Roman" w:hAnsi="Calibri" w:cs="Calibr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935945" w:rsidRPr="00FC0469"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FC0469" w:rsidRDefault="00935945"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Korea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FC0469" w:rsidRDefault="00935945"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FC0469" w:rsidRDefault="00935945"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FC0469" w:rsidRDefault="00935945"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FC0469"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FC0469" w:rsidRDefault="009C0E49"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t>Philippines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Not applicable</w:t>
            </w:r>
          </w:p>
          <w:p w14:paraId="0AE2FF61" w14:textId="187DF5F6" w:rsidR="006E2AD9" w:rsidRPr="00FC0469" w:rsidRDefault="006E2AD9" w:rsidP="00452B8E">
            <w:pPr>
              <w:adjustRightInd w:val="0"/>
              <w:snapToGrid w:val="0"/>
              <w:spacing w:after="0" w:line="240" w:lineRule="auto"/>
              <w:rPr>
                <w:rFonts w:ascii="Calibri" w:hAnsi="Calibri" w:cs="Calibri"/>
              </w:rPr>
            </w:pPr>
            <w:r w:rsidRPr="00FC0469">
              <w:rPr>
                <w:rFonts w:ascii="Calibri" w:hAnsi="Calibri" w:cs="Calibri"/>
                <w:i/>
                <w:iCs/>
              </w:rPr>
              <w:t xml:space="preserve">Notes </w:t>
            </w:r>
            <w:r w:rsidR="00A60690" w:rsidRPr="00FC0469">
              <w:rPr>
                <w:rFonts w:ascii="Calibri" w:hAnsi="Calibri" w:cs="Calibri"/>
                <w:i/>
                <w:iCs/>
              </w:rPr>
              <w:t>from 202</w:t>
            </w:r>
            <w:r w:rsidR="00C14E18" w:rsidRPr="00FC0469">
              <w:rPr>
                <w:rFonts w:ascii="Calibri" w:hAnsi="Calibri" w:cs="Calibri"/>
                <w:i/>
                <w:iCs/>
              </w:rPr>
              <w:t>3</w:t>
            </w:r>
            <w:r w:rsidR="00A60690" w:rsidRPr="00FC0469">
              <w:rPr>
                <w:rFonts w:ascii="Calibri" w:hAnsi="Calibri" w:cs="Calibri"/>
                <w:i/>
                <w:iCs/>
              </w:rPr>
              <w:t xml:space="preserve"> Annual Report </w:t>
            </w:r>
            <w:r w:rsidRPr="00FC0469">
              <w:rPr>
                <w:rFonts w:ascii="Calibri" w:hAnsi="Calibri" w:cs="Calibri"/>
                <w:i/>
                <w:iCs/>
              </w:rPr>
              <w:t>Part 1</w:t>
            </w:r>
            <w:r w:rsidRPr="00FC0469">
              <w:rPr>
                <w:rFonts w:ascii="Calibri" w:hAnsi="Calibri" w:cs="Calibri"/>
              </w:rPr>
              <w:t>:</w:t>
            </w:r>
          </w:p>
          <w:p w14:paraId="41A29016" w14:textId="5B3AE4CB" w:rsidR="005F23A5" w:rsidRPr="00FC0469" w:rsidRDefault="00C14E18" w:rsidP="00452B8E">
            <w:pPr>
              <w:adjustRightInd w:val="0"/>
              <w:snapToGrid w:val="0"/>
              <w:spacing w:after="0" w:line="240" w:lineRule="auto"/>
              <w:ind w:left="381"/>
              <w:rPr>
                <w:rFonts w:ascii="Calibri" w:hAnsi="Calibri" w:cs="Calibri"/>
              </w:rPr>
            </w:pPr>
            <w:r w:rsidRPr="00FC0469">
              <w:rPr>
                <w:rFonts w:ascii="Calibri" w:hAnsi="Calibri" w:cs="Calibri"/>
              </w:rPr>
              <w:t xml:space="preserve"> </w:t>
            </w:r>
            <w:ins w:id="102" w:author="SungKwon Soh" w:date="2025-06-26T16:16:00Z" w16du:dateUtc="2025-06-26T07:16:00Z">
              <w:r w:rsidR="00452B8E">
                <w:rPr>
                  <w:rFonts w:ascii="Calibri" w:hAnsi="Calibri" w:cs="Calibri"/>
                </w:rPr>
                <w:t>833</w:t>
              </w:r>
            </w:ins>
            <w:r w:rsidR="00782FD0" w:rsidRPr="00FC0469">
              <w:rPr>
                <w:rFonts w:ascii="Calibri" w:hAnsi="Calibri" w:cs="Calibri"/>
              </w:rPr>
              <w:t xml:space="preserve"> </w:t>
            </w:r>
            <w:r w:rsidR="006E2AD9" w:rsidRPr="00FC0469">
              <w:rPr>
                <w:rFonts w:ascii="Calibri" w:hAnsi="Calibri" w:cs="Calibri"/>
              </w:rPr>
              <w:t>MT(</w:t>
            </w:r>
            <w:ins w:id="103" w:author="SungKwon Soh" w:date="2025-06-26T16:16:00Z" w16du:dateUtc="2025-06-26T07:16:00Z">
              <w:r w:rsidR="00452B8E">
                <w:rPr>
                  <w:rFonts w:ascii="Calibri" w:hAnsi="Calibri" w:cs="Calibri"/>
                </w:rPr>
                <w:t>2024</w:t>
              </w:r>
            </w:ins>
            <w:r w:rsidR="006E2AD9" w:rsidRPr="00FC0469">
              <w:rPr>
                <w:rFonts w:ascii="Calibri" w:hAnsi="Calibri" w:cs="Calibri"/>
              </w:rPr>
              <w:t xml:space="preserve">) - catches for this species are mainly coming from municipal or artisanal gears (e.g. hook-and-line) and this is not a target species for these gear/s. </w:t>
            </w:r>
          </w:p>
          <w:p w14:paraId="5380D248" w14:textId="77777777" w:rsidR="005F23A5" w:rsidRPr="00FC0469" w:rsidRDefault="005F23A5" w:rsidP="00452B8E">
            <w:pPr>
              <w:adjustRightInd w:val="0"/>
              <w:snapToGrid w:val="0"/>
              <w:spacing w:after="0" w:line="240" w:lineRule="auto"/>
              <w:ind w:left="381"/>
              <w:rPr>
                <w:rFonts w:ascii="Calibri" w:hAnsi="Calibri" w:cs="Calibri"/>
              </w:rPr>
            </w:pPr>
          </w:p>
          <w:p w14:paraId="50A9D041" w14:textId="03304AB0" w:rsidR="006E2AD9" w:rsidRPr="00FC0469" w:rsidRDefault="006E2AD9" w:rsidP="00452B8E">
            <w:pPr>
              <w:adjustRightInd w:val="0"/>
              <w:snapToGrid w:val="0"/>
              <w:spacing w:after="0" w:line="240" w:lineRule="auto"/>
              <w:ind w:left="381"/>
              <w:rPr>
                <w:rFonts w:ascii="Calibri" w:hAnsi="Calibri" w:cs="Calibri"/>
                <w:lang w:eastAsia="ko-KR"/>
              </w:rPr>
            </w:pPr>
            <w:r w:rsidRPr="00FC0469">
              <w:rPr>
                <w:rFonts w:ascii="Calibri" w:hAnsi="Calibri" w:cs="Calibri"/>
              </w:rPr>
              <w:t>Fishing effort for municipal or artisanal gears (</w:t>
            </w:r>
            <w:r w:rsidR="00FF52AC" w:rsidRPr="00FC0469">
              <w:rPr>
                <w:rFonts w:ascii="Calibri" w:hAnsi="Calibri" w:cs="Calibri"/>
              </w:rPr>
              <w:t>e.g.,</w:t>
            </w:r>
            <w:r w:rsidRPr="00FC0469">
              <w:rPr>
                <w:rFonts w:ascii="Calibri" w:hAnsi="Calibri" w:cs="Calibri"/>
              </w:rPr>
              <w:t xml:space="preserve"> hook-and-line) are difficult to quantify, as recognized by the Commission there are some fleets such as the Philippines that has some practical difficulties compiling this information. </w:t>
            </w:r>
            <w:r w:rsidR="00FF52AC" w:rsidRPr="00FC0469">
              <w:rPr>
                <w:rFonts w:ascii="Calibri" w:hAnsi="Calibri" w:cs="Calibri"/>
              </w:rPr>
              <w:t>Also,</w:t>
            </w:r>
            <w:r w:rsidRPr="00FC0469">
              <w:rPr>
                <w:rFonts w:ascii="Calibri" w:hAnsi="Calibri" w:cs="Calibri"/>
              </w:rPr>
              <w:t xml:space="preserve"> it would be important to note that Philippines do not target albacore (</w:t>
            </w:r>
            <w:r w:rsidRPr="00FC0469">
              <w:rPr>
                <w:rFonts w:ascii="Calibri" w:hAnsi="Calibri" w:cs="Calibri"/>
                <w:i/>
                <w:iCs/>
              </w:rPr>
              <w:t>Thunnus alalunga</w:t>
            </w:r>
            <w:r w:rsidRPr="00FC0469">
              <w:rPr>
                <w:rFonts w:ascii="Calibri" w:hAnsi="Calibri" w:cs="Calibri"/>
              </w:rPr>
              <w:t>), this species is mainly caught as bycatch and seasonal in nature.</w:t>
            </w:r>
          </w:p>
        </w:tc>
      </w:tr>
      <w:tr w:rsidR="006715B1" w:rsidRPr="00FC0469"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FC0469" w:rsidRDefault="006715B1"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Chinese Taipei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FC0469" w:rsidRDefault="006715B1"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FC0469" w:rsidRDefault="006715B1"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FC0469" w:rsidRDefault="006715B1" w:rsidP="00452B8E">
            <w:pPr>
              <w:pStyle w:val="ListParagraph"/>
              <w:numPr>
                <w:ilvl w:val="0"/>
                <w:numId w:val="7"/>
              </w:numPr>
              <w:adjustRightInd w:val="0"/>
              <w:snapToGrid w:val="0"/>
              <w:spacing w:after="0" w:line="240" w:lineRule="auto"/>
              <w:ind w:left="137" w:hanging="142"/>
              <w:contextualSpacing w:val="0"/>
              <w:rPr>
                <w:rFonts w:ascii="Calibri" w:eastAsia="PMingLiU" w:hAnsi="Calibri" w:cs="Calibri"/>
                <w:lang w:eastAsia="zh-TW"/>
              </w:rPr>
            </w:pPr>
            <w:r w:rsidRPr="00FC0469">
              <w:rPr>
                <w:rFonts w:ascii="Calibri" w:eastAsia="PMingLiU" w:hAnsi="Calibri" w:cs="Calibri"/>
                <w:lang w:eastAsia="zh-TW"/>
              </w:rPr>
              <w:t>We have limited the number of our fishing vessels fishing for North Pacific albacore to stay below 25 since CMM 2005-03 was implemented. The vessel number is controlled when we issue the fishing permit every year.</w:t>
            </w:r>
          </w:p>
          <w:p w14:paraId="6F9524E1" w14:textId="0522722C" w:rsidR="006715B1" w:rsidRPr="00FC0469" w:rsidRDefault="00C35B8D" w:rsidP="00452B8E">
            <w:pPr>
              <w:pStyle w:val="ListParagraph"/>
              <w:numPr>
                <w:ilvl w:val="0"/>
                <w:numId w:val="7"/>
              </w:numPr>
              <w:adjustRightInd w:val="0"/>
              <w:snapToGrid w:val="0"/>
              <w:spacing w:after="0" w:line="240" w:lineRule="auto"/>
              <w:ind w:left="137" w:hanging="142"/>
              <w:contextualSpacing w:val="0"/>
              <w:rPr>
                <w:rFonts w:ascii="Calibri" w:eastAsia="PMingLiU" w:hAnsi="Calibri" w:cs="Calibri"/>
                <w:lang w:eastAsia="zh-TW"/>
              </w:rPr>
            </w:pPr>
            <w:r w:rsidRPr="00FC0469">
              <w:rPr>
                <w:rFonts w:ascii="Calibri" w:eastAsia="PMingLiU" w:hAnsi="Calibri" w:cs="Calibri"/>
                <w:lang w:eastAsia="zh-TW"/>
              </w:rPr>
              <w:t xml:space="preserve">For other fishing vessels that are not allowed to </w:t>
            </w:r>
            <w:r w:rsidR="000B227F" w:rsidRPr="00FC0469">
              <w:rPr>
                <w:rFonts w:ascii="Calibri" w:eastAsia="PMingLiU" w:hAnsi="Calibri" w:cs="Calibri"/>
                <w:lang w:eastAsia="zh-TW"/>
              </w:rPr>
              <w:t xml:space="preserve">fish </w:t>
            </w:r>
            <w:r w:rsidRPr="00FC0469">
              <w:rPr>
                <w:rFonts w:ascii="Calibri" w:eastAsia="PMingLiU" w:hAnsi="Calibri" w:cs="Calibri"/>
                <w:lang w:eastAsia="zh-TW"/>
              </w:rPr>
              <w:t xml:space="preserve">for North Pacific albacore, their bycatches of this albacore would be monitored to stay below </w:t>
            </w:r>
            <w:r w:rsidR="000B227F" w:rsidRPr="00FC0469">
              <w:rPr>
                <w:rFonts w:ascii="Calibri" w:eastAsia="PMingLiU" w:hAnsi="Calibri" w:cs="Calibri"/>
                <w:lang w:eastAsia="zh-TW"/>
              </w:rPr>
              <w:t xml:space="preserve">a </w:t>
            </w:r>
            <w:r w:rsidRPr="00FC0469">
              <w:rPr>
                <w:rFonts w:ascii="Calibri" w:eastAsia="PMingLiU" w:hAnsi="Calibri" w:cs="Calibri"/>
                <w:lang w:eastAsia="zh-TW"/>
              </w:rPr>
              <w:t>certain ratio</w:t>
            </w:r>
          </w:p>
        </w:tc>
      </w:tr>
      <w:tr w:rsidR="00C35B8D" w:rsidRPr="00FC0469" w14:paraId="52B24764" w14:textId="77777777" w:rsidTr="00FE475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FC0469" w:rsidRDefault="00C35B8D"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t>USA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FC0469" w:rsidRDefault="00C35B8D" w:rsidP="00452B8E">
            <w:pPr>
              <w:adjustRightInd w:val="0"/>
              <w:snapToGrid w:val="0"/>
              <w:spacing w:after="0" w:line="240" w:lineRule="auto"/>
              <w:rPr>
                <w:rFonts w:ascii="Calibri" w:hAnsi="Calibri" w:cs="Calibri"/>
                <w:lang w:eastAsia="ko-KR"/>
              </w:rPr>
            </w:pPr>
            <w:r w:rsidRPr="00FC0469">
              <w:rPr>
                <w:rFonts w:ascii="Calibri" w:eastAsia="Times New Roman" w:hAnsi="Calibri" w:cs="Calibri"/>
                <w:color w:val="00000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FC0469"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FC0469" w:rsidRDefault="00C35B8D"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FC0469" w:rsidRDefault="00C35B8D" w:rsidP="00452B8E">
            <w:pPr>
              <w:adjustRightInd w:val="0"/>
              <w:snapToGrid w:val="0"/>
              <w:spacing w:after="0" w:line="240" w:lineRule="auto"/>
              <w:rPr>
                <w:rFonts w:ascii="Calibri" w:hAnsi="Calibri" w:cs="Calibri"/>
                <w:lang w:eastAsia="ko-KR"/>
              </w:rPr>
            </w:pPr>
            <w:r w:rsidRPr="00FC0469">
              <w:rPr>
                <w:rFonts w:ascii="Calibri" w:eastAsia="Times New Roman" w:hAnsi="Calibri" w:cs="Calibri"/>
                <w:color w:val="000000"/>
              </w:rPr>
              <w:t xml:space="preserve">The United States has a single fleet that fishes for North Pacific albacore in the Convention Area: the albacore troll fleet is based out of the U.S. West Coast. The albacore troll fleet is not currently subject to effort or catch controls, but permitting, VMS, and reporting </w:t>
            </w:r>
            <w:r w:rsidRPr="00FC0469">
              <w:rPr>
                <w:rFonts w:ascii="Calibri" w:eastAsia="Times New Roman" w:hAnsi="Calibri" w:cs="Calibri"/>
                <w:color w:val="000000"/>
              </w:rPr>
              <w:lastRenderedPageBreak/>
              <w:t>(through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FC0469"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FC0469" w:rsidRDefault="00A95CB2"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lastRenderedPageBreak/>
              <w:t>Vanuatu</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FC0469" w:rsidRDefault="00A95CB2"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0C982884" w:rsidR="00A95CB2" w:rsidRPr="00FC0469" w:rsidRDefault="00A95CB2"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10493642" w14:textId="3D99A53E" w:rsidR="00A95CB2" w:rsidRPr="00FC0469" w:rsidRDefault="00A95CB2"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Vanuatu has reviewed its baseline to use </w:t>
            </w:r>
            <w:r w:rsidR="001B42A4" w:rsidRPr="00FC0469">
              <w:rPr>
                <w:rFonts w:ascii="Calibri" w:hAnsi="Calibri" w:cs="Calibri"/>
                <w:lang w:eastAsia="ko-KR"/>
              </w:rPr>
              <w:t>information on vessel</w:t>
            </w:r>
            <w:r w:rsidR="000B227F" w:rsidRPr="00FC0469">
              <w:rPr>
                <w:rFonts w:ascii="Calibri" w:hAnsi="Calibri" w:cs="Calibri"/>
                <w:lang w:eastAsia="ko-KR"/>
              </w:rPr>
              <w:t>'</w:t>
            </w:r>
            <w:r w:rsidR="001B42A4" w:rsidRPr="00FC0469">
              <w:rPr>
                <w:rFonts w:ascii="Calibri" w:hAnsi="Calibri" w:cs="Calibri"/>
                <w:lang w:eastAsia="ko-KR"/>
              </w:rPr>
              <w:t>s licensing data for the years 2002-2004 for vessel who fished for North Pacific Albacore. Information on Vessel days is estimated using the 2004 vessel days average (</w:t>
            </w:r>
            <w:r w:rsidR="00097188" w:rsidRPr="00FC0469">
              <w:rPr>
                <w:rFonts w:ascii="Calibri" w:hAnsi="Calibri" w:cs="Calibri"/>
                <w:lang w:eastAsia="ko-KR"/>
              </w:rPr>
              <w:t xml:space="preserve">2004 </w:t>
            </w:r>
            <w:r w:rsidR="001B42A4" w:rsidRPr="00FC0469">
              <w:rPr>
                <w:rFonts w:ascii="Calibri" w:hAnsi="Calibri" w:cs="Calibri"/>
                <w:lang w:eastAsia="ko-KR"/>
              </w:rPr>
              <w:t>as the year with the most data from the 3</w:t>
            </w:r>
            <w:r w:rsidR="00097188" w:rsidRPr="00FC0469">
              <w:rPr>
                <w:rFonts w:ascii="Calibri" w:hAnsi="Calibri" w:cs="Calibri"/>
                <w:lang w:eastAsia="ko-KR"/>
              </w:rPr>
              <w:t xml:space="preserve"> baseline</w:t>
            </w:r>
            <w:r w:rsidR="001B42A4" w:rsidRPr="00FC0469">
              <w:rPr>
                <w:rFonts w:ascii="Calibri" w:hAnsi="Calibri" w:cs="Calibri"/>
                <w:lang w:eastAsia="ko-KR"/>
              </w:rPr>
              <w:t xml:space="preserve"> years) and this estimate is used to calculate the average Vessel days for the effort baseline. With this revision Vanuatu is in compliant with the measure and will continue </w:t>
            </w:r>
            <w:r w:rsidR="00097188" w:rsidRPr="00FC0469">
              <w:rPr>
                <w:rFonts w:ascii="Calibri" w:eastAsia="Times New Roman" w:hAnsi="Calibri" w:cs="Calibri"/>
                <w:color w:val="000000"/>
              </w:rPr>
              <w:t>to monitor fishing effort and implement any controls needed to comply with paragraph 2 of the CMM.</w:t>
            </w:r>
            <w:r w:rsidR="001B42A4" w:rsidRPr="00FC0469">
              <w:rPr>
                <w:rFonts w:ascii="Calibri" w:hAnsi="Calibri" w:cs="Calibri"/>
                <w:lang w:eastAsia="ko-KR"/>
              </w:rPr>
              <w:t xml:space="preserve">  </w:t>
            </w:r>
          </w:p>
        </w:tc>
      </w:tr>
      <w:bookmarkEnd w:id="0"/>
    </w:tbl>
    <w:p w14:paraId="3EA5C663" w14:textId="3027B9A7" w:rsidR="00292D96" w:rsidRDefault="00292D96" w:rsidP="00452B8E">
      <w:pPr>
        <w:adjustRightInd w:val="0"/>
        <w:snapToGrid w:val="0"/>
        <w:spacing w:after="0" w:line="240" w:lineRule="auto"/>
        <w:rPr>
          <w:rFonts w:ascii="Calibri" w:hAnsi="Calibri" w:cs="Calibri"/>
          <w:lang w:eastAsia="ko-KR"/>
        </w:rPr>
      </w:pPr>
    </w:p>
    <w:p w14:paraId="7F09FCB4" w14:textId="77777777" w:rsidR="00292D96" w:rsidRDefault="00292D96" w:rsidP="00452B8E">
      <w:pPr>
        <w:adjustRightInd w:val="0"/>
        <w:snapToGrid w:val="0"/>
        <w:spacing w:after="0" w:line="240" w:lineRule="auto"/>
        <w:rPr>
          <w:rFonts w:ascii="Calibri" w:hAnsi="Calibri" w:cs="Calibri"/>
          <w:lang w:eastAsia="ko-KR"/>
        </w:rPr>
      </w:pPr>
      <w:r>
        <w:rPr>
          <w:rFonts w:ascii="Calibri" w:hAnsi="Calibri" w:cs="Calibri"/>
          <w:lang w:eastAsia="ko-KR"/>
        </w:rPr>
        <w:br w:type="page"/>
      </w:r>
    </w:p>
    <w:p w14:paraId="0D5FD2D4" w14:textId="08EECD60" w:rsidR="00F35B13" w:rsidRPr="00292D96" w:rsidRDefault="00292D96" w:rsidP="00452B8E">
      <w:pPr>
        <w:adjustRightInd w:val="0"/>
        <w:snapToGrid w:val="0"/>
        <w:spacing w:after="0" w:line="240" w:lineRule="auto"/>
        <w:jc w:val="right"/>
        <w:rPr>
          <w:rFonts w:ascii="Calibri" w:hAnsi="Calibri" w:cs="Calibri"/>
          <w:b/>
          <w:bCs/>
          <w:lang w:eastAsia="ko-KR"/>
        </w:rPr>
      </w:pPr>
      <w:r w:rsidRPr="00292D96">
        <w:rPr>
          <w:rFonts w:ascii="Calibri" w:hAnsi="Calibri" w:cs="Calibri"/>
          <w:b/>
          <w:bCs/>
          <w:lang w:eastAsia="ko-KR"/>
        </w:rPr>
        <w:lastRenderedPageBreak/>
        <w:t xml:space="preserve">Attachment A. </w:t>
      </w:r>
    </w:p>
    <w:p w14:paraId="18675AC3" w14:textId="77777777" w:rsidR="00292D96" w:rsidRDefault="00292D96" w:rsidP="00452B8E">
      <w:pPr>
        <w:adjustRightInd w:val="0"/>
        <w:snapToGrid w:val="0"/>
        <w:spacing w:after="0" w:line="240" w:lineRule="auto"/>
        <w:rPr>
          <w:rFonts w:ascii="Calibri" w:hAnsi="Calibri" w:cs="Calibri"/>
          <w:lang w:eastAsia="ko-KR"/>
        </w:rPr>
      </w:pPr>
    </w:p>
    <w:p w14:paraId="0AFFAD3B" w14:textId="5AA7BA69"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Canada</w:t>
      </w:r>
    </w:p>
    <w:p w14:paraId="7BA4557B" w14:textId="77777777" w:rsidR="00292D96" w:rsidRPr="00452B8E" w:rsidRDefault="00292D96" w:rsidP="00452B8E">
      <w:pPr>
        <w:adjustRightInd w:val="0"/>
        <w:snapToGrid w:val="0"/>
        <w:spacing w:after="0" w:line="240" w:lineRule="auto"/>
        <w:rPr>
          <w:rFonts w:cstheme="minorHAnsi"/>
          <w:lang w:eastAsia="ko-KR"/>
        </w:rPr>
      </w:pPr>
    </w:p>
    <w:p w14:paraId="5AEBD2C2"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Hawkshaw, Sarah (DFO/MPO) &lt;Sarah.Hawkshaw@dfo-mpo.gc.ca&gt;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Friday, May 30, 2025 7:39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Cull, Felicia (she, her / elle, la) (DFO/MPO) &lt;Felicia.Cull@dfo-mpo.gc.ca&gt;; Rooper, Chris (he, him / il, lui) (DFO/MPO) &lt;Chris.Rooper@dfo-mpo.gc.ca&gt;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24013259" w14:textId="77777777" w:rsidR="00292D96" w:rsidRPr="00452B8E" w:rsidRDefault="00292D96" w:rsidP="00452B8E">
      <w:pPr>
        <w:adjustRightInd w:val="0"/>
        <w:snapToGrid w:val="0"/>
        <w:spacing w:after="0" w:line="240" w:lineRule="auto"/>
        <w:rPr>
          <w:rFonts w:cstheme="minorHAnsi"/>
        </w:rPr>
      </w:pPr>
    </w:p>
    <w:p w14:paraId="5CF539F3" w14:textId="77777777" w:rsidR="00292D96" w:rsidRPr="00452B8E" w:rsidRDefault="00292D96" w:rsidP="00452B8E">
      <w:pPr>
        <w:adjustRightInd w:val="0"/>
        <w:snapToGrid w:val="0"/>
        <w:spacing w:after="0" w:line="240" w:lineRule="auto"/>
        <w:rPr>
          <w:rFonts w:cstheme="minorHAnsi"/>
        </w:rPr>
      </w:pPr>
      <w:r w:rsidRPr="00452B8E">
        <w:rPr>
          <w:rFonts w:cstheme="minorHAnsi"/>
        </w:rPr>
        <w:t>Dear SungKwon,</w:t>
      </w:r>
    </w:p>
    <w:p w14:paraId="46BD1344" w14:textId="77777777" w:rsidR="00292D96" w:rsidRPr="00452B8E" w:rsidRDefault="00292D96" w:rsidP="00452B8E">
      <w:pPr>
        <w:adjustRightInd w:val="0"/>
        <w:snapToGrid w:val="0"/>
        <w:spacing w:after="0" w:line="240" w:lineRule="auto"/>
        <w:rPr>
          <w:rFonts w:cstheme="minorHAnsi"/>
        </w:rPr>
      </w:pPr>
    </w:p>
    <w:p w14:paraId="5E98F86F" w14:textId="77777777" w:rsidR="00292D96" w:rsidRPr="00452B8E" w:rsidRDefault="00292D96" w:rsidP="00452B8E">
      <w:pPr>
        <w:adjustRightInd w:val="0"/>
        <w:snapToGrid w:val="0"/>
        <w:spacing w:after="0" w:line="240" w:lineRule="auto"/>
        <w:rPr>
          <w:rFonts w:cstheme="minorHAnsi"/>
        </w:rPr>
      </w:pPr>
      <w:r w:rsidRPr="00452B8E">
        <w:rPr>
          <w:rFonts w:cstheme="minorHAnsi"/>
        </w:rPr>
        <w:t xml:space="preserve">Please find attached the Canadian NC21-WP-01 North Pacific albacore fishing effort updates. </w:t>
      </w:r>
    </w:p>
    <w:p w14:paraId="2D7FA745" w14:textId="77777777" w:rsidR="00292D96" w:rsidRPr="00452B8E" w:rsidRDefault="00292D96" w:rsidP="00452B8E">
      <w:pPr>
        <w:adjustRightInd w:val="0"/>
        <w:snapToGrid w:val="0"/>
        <w:spacing w:after="0" w:line="240" w:lineRule="auto"/>
        <w:rPr>
          <w:rFonts w:cstheme="minorHAnsi"/>
        </w:rPr>
      </w:pPr>
    </w:p>
    <w:p w14:paraId="1540DFF4" w14:textId="77777777" w:rsidR="00292D96" w:rsidRPr="00452B8E" w:rsidRDefault="00292D96" w:rsidP="00452B8E">
      <w:pPr>
        <w:adjustRightInd w:val="0"/>
        <w:snapToGrid w:val="0"/>
        <w:spacing w:after="0" w:line="240" w:lineRule="auto"/>
        <w:rPr>
          <w:rFonts w:cstheme="minorHAnsi"/>
        </w:rPr>
      </w:pPr>
      <w:r w:rsidRPr="00452B8E">
        <w:rPr>
          <w:rFonts w:cstheme="minorHAnsi"/>
        </w:rPr>
        <w:t>Noting that Canada did not fish in the WCPFC CA in 2024 and Canada has no directed PBF fishery and no history of NP swordfish catch/effort.</w:t>
      </w:r>
    </w:p>
    <w:p w14:paraId="74DC5DF7" w14:textId="77777777" w:rsidR="00292D96" w:rsidRPr="00452B8E" w:rsidRDefault="00292D96" w:rsidP="00452B8E">
      <w:pPr>
        <w:adjustRightInd w:val="0"/>
        <w:snapToGrid w:val="0"/>
        <w:spacing w:after="0" w:line="240" w:lineRule="auto"/>
        <w:rPr>
          <w:rFonts w:cstheme="minorHAnsi"/>
        </w:rPr>
      </w:pPr>
    </w:p>
    <w:p w14:paraId="450DD420" w14:textId="77777777" w:rsidR="00292D96" w:rsidRPr="00452B8E" w:rsidRDefault="00292D96" w:rsidP="00452B8E">
      <w:pPr>
        <w:adjustRightInd w:val="0"/>
        <w:snapToGrid w:val="0"/>
        <w:spacing w:after="0" w:line="240" w:lineRule="auto"/>
        <w:rPr>
          <w:rFonts w:cstheme="minorHAnsi"/>
        </w:rPr>
      </w:pPr>
      <w:r w:rsidRPr="00452B8E">
        <w:rPr>
          <w:rFonts w:cstheme="minorHAnsi"/>
        </w:rPr>
        <w:t>Best,</w:t>
      </w:r>
    </w:p>
    <w:p w14:paraId="3E8FB228" w14:textId="77777777" w:rsidR="00292D96" w:rsidRPr="00452B8E" w:rsidRDefault="00292D96" w:rsidP="00452B8E">
      <w:pPr>
        <w:adjustRightInd w:val="0"/>
        <w:snapToGrid w:val="0"/>
        <w:spacing w:after="0" w:line="240" w:lineRule="auto"/>
        <w:rPr>
          <w:rFonts w:cstheme="minorHAnsi"/>
        </w:rPr>
      </w:pPr>
      <w:r w:rsidRPr="00452B8E">
        <w:rPr>
          <w:rFonts w:cstheme="minorHAnsi"/>
        </w:rPr>
        <w:t>Sarah</w:t>
      </w:r>
    </w:p>
    <w:p w14:paraId="7222C44B" w14:textId="77777777" w:rsidR="00292D96" w:rsidRPr="00452B8E" w:rsidRDefault="00292D96" w:rsidP="00452B8E">
      <w:pPr>
        <w:adjustRightInd w:val="0"/>
        <w:snapToGrid w:val="0"/>
        <w:spacing w:after="0" w:line="240" w:lineRule="auto"/>
        <w:rPr>
          <w:rFonts w:cstheme="minorHAnsi"/>
          <w:lang w:eastAsia="ko-KR"/>
        </w:rPr>
      </w:pPr>
    </w:p>
    <w:p w14:paraId="406AD061" w14:textId="3725B599"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China</w:t>
      </w:r>
    </w:p>
    <w:p w14:paraId="755E0358" w14:textId="77777777" w:rsidR="00292D96" w:rsidRPr="00452B8E" w:rsidRDefault="00292D96" w:rsidP="00452B8E">
      <w:pPr>
        <w:adjustRightInd w:val="0"/>
        <w:snapToGrid w:val="0"/>
        <w:spacing w:after="0" w:line="240" w:lineRule="auto"/>
        <w:rPr>
          <w:rFonts w:cstheme="minorHAnsi"/>
          <w:lang w:eastAsia="ko-KR"/>
        </w:rPr>
      </w:pPr>
    </w:p>
    <w:p w14:paraId="04D3FBFE" w14:textId="77777777" w:rsidR="00292D96" w:rsidRPr="00452B8E" w:rsidRDefault="00292D96" w:rsidP="00452B8E">
      <w:pPr>
        <w:adjustRightInd w:val="0"/>
        <w:snapToGrid w:val="0"/>
        <w:spacing w:after="0" w:line="240" w:lineRule="auto"/>
        <w:rPr>
          <w:rFonts w:cstheme="minorHAnsi"/>
        </w:rPr>
      </w:pPr>
      <w:r w:rsidRPr="00452B8E">
        <w:rPr>
          <w:rFonts w:cstheme="minorHAnsi"/>
          <w:b/>
          <w:bCs/>
        </w:rPr>
        <w:t>From:</w:t>
      </w:r>
      <w:r w:rsidRPr="00452B8E">
        <w:rPr>
          <w:rFonts w:cstheme="minorHAnsi"/>
        </w:rPr>
        <w:t xml:space="preserve"> liyan@cofa.net.cn &lt;liyan@cofa.net.cn&gt; </w:t>
      </w:r>
      <w:r w:rsidRPr="00452B8E">
        <w:rPr>
          <w:rFonts w:cstheme="minorHAnsi"/>
        </w:rPr>
        <w:br/>
      </w:r>
      <w:r w:rsidRPr="00452B8E">
        <w:rPr>
          <w:rFonts w:cstheme="minorHAnsi"/>
          <w:b/>
          <w:bCs/>
        </w:rPr>
        <w:t>Sent:</w:t>
      </w:r>
      <w:r w:rsidRPr="00452B8E">
        <w:rPr>
          <w:rFonts w:cstheme="minorHAnsi"/>
        </w:rPr>
        <w:t xml:space="preserve"> Monday, May 26, 2025 9:31 AM</w:t>
      </w:r>
      <w:r w:rsidRPr="00452B8E">
        <w:rPr>
          <w:rFonts w:cstheme="minorHAnsi"/>
        </w:rPr>
        <w:br/>
      </w:r>
      <w:r w:rsidRPr="00452B8E">
        <w:rPr>
          <w:rFonts w:cstheme="minorHAnsi"/>
          <w:b/>
          <w:bCs/>
        </w:rPr>
        <w:t>To:</w:t>
      </w:r>
      <w:r w:rsidRPr="00452B8E">
        <w:rPr>
          <w:rFonts w:cstheme="minorHAnsi"/>
        </w:rPr>
        <w:t xml:space="preserve"> SungKwon Soh &lt;SungKwon.Soh@wcpfc.int&gt;; bofdwf &lt;bofdwf@126.com&gt;; xiaomengjie &lt;xiaomengjie@cofa.net.cn&gt;; liuce &lt;liuce@cofa.net.cn&gt;; zgeng &lt;zgeng@shou.edu.cn&gt;; fwu &lt;fwu@shou.edu.cn&gt;</w:t>
      </w:r>
      <w:r w:rsidRPr="00452B8E">
        <w:rPr>
          <w:rFonts w:cstheme="minorHAnsi"/>
        </w:rPr>
        <w:br/>
      </w:r>
      <w:r w:rsidRPr="00452B8E">
        <w:rPr>
          <w:rFonts w:cstheme="minorHAnsi"/>
          <w:b/>
          <w:bCs/>
        </w:rPr>
        <w:t>Cc:</w:t>
      </w:r>
      <w:r w:rsidRPr="00452B8E">
        <w:rPr>
          <w:rFonts w:cstheme="minorHAnsi"/>
        </w:rPr>
        <w:t xml:space="preserve"> Rhea Moss-Christian &lt;Rhea.Moss-Christian@wcpfc.int&gt;; Eidre Sharp &lt;Eidre.Sharp@wcpfc.int&gt;; Elaine G. Garvilles &lt;Elaine.Garvilles@wcpfc.int&gt;</w:t>
      </w:r>
      <w:r w:rsidRPr="00452B8E">
        <w:rPr>
          <w:rFonts w:cstheme="minorHAnsi"/>
        </w:rPr>
        <w:br/>
      </w:r>
      <w:r w:rsidRPr="00452B8E">
        <w:rPr>
          <w:rFonts w:cstheme="minorHAnsi"/>
          <w:b/>
          <w:bCs/>
        </w:rPr>
        <w:t>Subject:</w:t>
      </w:r>
      <w:r w:rsidRPr="00452B8E">
        <w:rPr>
          <w:rFonts w:cstheme="minorHAnsi"/>
        </w:rPr>
        <w:t xml:space="preserve"> Re: NC21: submission of catch/effort data for NPA, PBF and NPSWO</w:t>
      </w:r>
      <w:r w:rsidRPr="00452B8E">
        <w:rPr>
          <w:rFonts w:cstheme="minorHAnsi"/>
        </w:rPr>
        <w:br/>
      </w:r>
      <w:r w:rsidRPr="00452B8E">
        <w:rPr>
          <w:rFonts w:cstheme="minorHAnsi"/>
          <w:b/>
          <w:bCs/>
        </w:rPr>
        <w:t>Importance:</w:t>
      </w:r>
      <w:r w:rsidRPr="00452B8E">
        <w:rPr>
          <w:rFonts w:cstheme="minorHAnsi"/>
        </w:rPr>
        <w:t xml:space="preserve"> High</w:t>
      </w:r>
    </w:p>
    <w:p w14:paraId="5376E9AF" w14:textId="77777777" w:rsidR="00292D96" w:rsidRPr="00452B8E" w:rsidRDefault="00292D96" w:rsidP="00452B8E">
      <w:pPr>
        <w:adjustRightInd w:val="0"/>
        <w:snapToGrid w:val="0"/>
        <w:spacing w:after="0" w:line="240" w:lineRule="auto"/>
        <w:rPr>
          <w:rFonts w:cstheme="minorHAnsi"/>
        </w:rPr>
      </w:pPr>
    </w:p>
    <w:p w14:paraId="13EFB113" w14:textId="77777777" w:rsidR="00292D96" w:rsidRPr="00452B8E" w:rsidRDefault="00292D96" w:rsidP="00452B8E">
      <w:pPr>
        <w:adjustRightInd w:val="0"/>
        <w:snapToGrid w:val="0"/>
        <w:spacing w:after="0" w:line="240" w:lineRule="auto"/>
        <w:rPr>
          <w:rFonts w:eastAsia="Malgun Gothic" w:cstheme="minorHAnsi"/>
          <w:snapToGrid w:val="0"/>
          <w:color w:val="000000"/>
          <w:lang w:eastAsia="ko-KR"/>
        </w:rPr>
      </w:pPr>
      <w:r w:rsidRPr="00452B8E">
        <w:rPr>
          <w:rFonts w:eastAsia="Microsoft YaHei UI" w:cstheme="minorHAnsi"/>
          <w:snapToGrid w:val="0"/>
          <w:color w:val="000000"/>
        </w:rPr>
        <w:t>Dear SK</w:t>
      </w:r>
      <w:r w:rsidRPr="00452B8E">
        <w:rPr>
          <w:rFonts w:eastAsia="Microsoft YaHei UI" w:cstheme="minorHAnsi"/>
          <w:snapToGrid w:val="0"/>
          <w:color w:val="000000"/>
        </w:rPr>
        <w:t>，</w:t>
      </w:r>
    </w:p>
    <w:p w14:paraId="6D68D8DA" w14:textId="77777777" w:rsidR="00292D96" w:rsidRPr="00452B8E" w:rsidRDefault="00292D96" w:rsidP="00452B8E">
      <w:pPr>
        <w:adjustRightInd w:val="0"/>
        <w:snapToGrid w:val="0"/>
        <w:spacing w:after="0" w:line="240" w:lineRule="auto"/>
        <w:rPr>
          <w:rFonts w:eastAsia="Microsoft YaHei UI" w:cstheme="minorHAnsi"/>
          <w:snapToGrid w:val="0"/>
          <w:color w:val="000000"/>
        </w:rPr>
      </w:pPr>
    </w:p>
    <w:p w14:paraId="6A5410D0" w14:textId="77777777" w:rsidR="00292D96" w:rsidRPr="00452B8E" w:rsidRDefault="00292D96" w:rsidP="00452B8E">
      <w:pPr>
        <w:keepLines/>
        <w:widowControl w:val="0"/>
        <w:kinsoku w:val="0"/>
        <w:overflowPunct w:val="0"/>
        <w:autoSpaceDE w:val="0"/>
        <w:autoSpaceDN w:val="0"/>
        <w:adjustRightInd w:val="0"/>
        <w:snapToGrid w:val="0"/>
        <w:spacing w:after="0" w:line="240" w:lineRule="auto"/>
        <w:rPr>
          <w:rFonts w:eastAsia="Microsoft YaHei UI" w:cstheme="minorHAnsi"/>
          <w:snapToGrid w:val="0"/>
          <w:color w:val="000000"/>
        </w:rPr>
      </w:pPr>
      <w:r w:rsidRPr="00452B8E">
        <w:rPr>
          <w:rFonts w:eastAsia="Microsoft YaHei UI" w:cstheme="minorHAnsi"/>
          <w:snapToGrid w:val="0"/>
          <w:color w:val="000000"/>
        </w:rPr>
        <w:t xml:space="preserve">According to statistics, China's </w:t>
      </w:r>
      <w:r w:rsidRPr="00452B8E">
        <w:rPr>
          <w:rFonts w:eastAsia="Microsoft YaHei UI" w:cstheme="minorHAnsi"/>
          <w:b/>
          <w:bCs/>
          <w:snapToGrid w:val="0"/>
          <w:color w:val="000000"/>
        </w:rPr>
        <w:t>swordfish</w:t>
      </w:r>
      <w:r w:rsidRPr="00452B8E">
        <w:rPr>
          <w:rFonts w:eastAsia="Microsoft YaHei UI" w:cstheme="minorHAnsi"/>
          <w:snapToGrid w:val="0"/>
          <w:color w:val="000000"/>
        </w:rPr>
        <w:t xml:space="preserve"> catch north of the equator in 2024 did not exceed 200 tons; t</w:t>
      </w:r>
      <w:r w:rsidRPr="00452B8E">
        <w:rPr>
          <w:rFonts w:eastAsia="Malgun Gothic" w:cstheme="minorHAnsi"/>
          <w:snapToGrid w:val="0"/>
          <w:color w:val="000000"/>
          <w:lang w:eastAsia="ko-KR"/>
        </w:rPr>
        <w:t>herefore</w:t>
      </w:r>
      <w:r w:rsidRPr="00452B8E">
        <w:rPr>
          <w:rFonts w:eastAsia="Microsoft YaHei UI" w:cstheme="minorHAnsi"/>
          <w:snapToGrid w:val="0"/>
          <w:color w:val="000000"/>
        </w:rPr>
        <w:t>, it does not meet the requirements of paragraphs 2 and 4 of the measure.</w:t>
      </w:r>
      <w:r w:rsidRPr="00452B8E">
        <w:rPr>
          <w:rFonts w:eastAsia="Microsoft YaHei UI" w:cstheme="minorHAnsi"/>
          <w:snapToGrid w:val="0"/>
          <w:color w:val="000000"/>
        </w:rPr>
        <w:br/>
      </w:r>
    </w:p>
    <w:p w14:paraId="3615F1E0" w14:textId="77777777" w:rsidR="00292D96" w:rsidRPr="00452B8E" w:rsidRDefault="00292D96" w:rsidP="00452B8E">
      <w:pPr>
        <w:widowControl w:val="0"/>
        <w:kinsoku w:val="0"/>
        <w:overflowPunct w:val="0"/>
        <w:autoSpaceDE w:val="0"/>
        <w:autoSpaceDN w:val="0"/>
        <w:adjustRightInd w:val="0"/>
        <w:snapToGrid w:val="0"/>
        <w:spacing w:after="0" w:line="240" w:lineRule="auto"/>
        <w:rPr>
          <w:rFonts w:eastAsia="Malgun Gothic" w:cstheme="minorHAnsi"/>
          <w:snapToGrid w:val="0"/>
          <w:color w:val="000000"/>
          <w:lang w:eastAsia="ko-KR"/>
        </w:rPr>
      </w:pPr>
      <w:bookmarkStart w:id="104" w:name="_Hlk201836842"/>
      <w:r w:rsidRPr="00452B8E">
        <w:rPr>
          <w:rFonts w:eastAsia="Microsoft YaHei UI" w:cstheme="minorHAnsi"/>
          <w:snapToGrid w:val="0"/>
          <w:color w:val="000000"/>
        </w:rPr>
        <w:t xml:space="preserve">In 2024, China controlled the fishing effort limit for </w:t>
      </w:r>
      <w:r w:rsidRPr="00452B8E">
        <w:rPr>
          <w:rFonts w:eastAsia="Microsoft YaHei UI" w:cstheme="minorHAnsi"/>
          <w:b/>
          <w:bCs/>
          <w:snapToGrid w:val="0"/>
          <w:color w:val="000000"/>
        </w:rPr>
        <w:t>albacore</w:t>
      </w:r>
      <w:r w:rsidRPr="00452B8E">
        <w:rPr>
          <w:rFonts w:eastAsia="Microsoft YaHei UI" w:cstheme="minorHAnsi"/>
          <w:snapToGrid w:val="0"/>
          <w:color w:val="000000"/>
        </w:rPr>
        <w:t xml:space="preserve"> tuna north of the equator through total fishing days control (China's total fishing days being 1,250 days)</w:t>
      </w:r>
      <w:bookmarkEnd w:id="104"/>
      <w:r w:rsidRPr="00452B8E">
        <w:rPr>
          <w:rFonts w:eastAsia="Microsoft YaHei UI" w:cstheme="minorHAnsi"/>
          <w:snapToGrid w:val="0"/>
          <w:color w:val="000000"/>
        </w:rPr>
        <w:t>, and the operating days of Chinese vessels fishing for albacore tuna north of the equator were less than 1,250 days.</w:t>
      </w:r>
    </w:p>
    <w:p w14:paraId="02ECF0F3" w14:textId="77777777" w:rsidR="00292D96" w:rsidRPr="00452B8E" w:rsidRDefault="00292D96" w:rsidP="00452B8E">
      <w:pPr>
        <w:widowControl w:val="0"/>
        <w:kinsoku w:val="0"/>
        <w:overflowPunct w:val="0"/>
        <w:autoSpaceDE w:val="0"/>
        <w:autoSpaceDN w:val="0"/>
        <w:adjustRightInd w:val="0"/>
        <w:snapToGrid w:val="0"/>
        <w:spacing w:after="0" w:line="240" w:lineRule="auto"/>
        <w:rPr>
          <w:rFonts w:eastAsia="Malgun Gothic" w:cstheme="minorHAnsi"/>
          <w:snapToGrid w:val="0"/>
          <w:color w:val="000000"/>
          <w:lang w:eastAsia="ko-KR"/>
        </w:rPr>
      </w:pPr>
      <w:r w:rsidRPr="00452B8E">
        <w:rPr>
          <w:rFonts w:eastAsia="Microsoft YaHei UI" w:cstheme="minorHAnsi"/>
          <w:snapToGrid w:val="0"/>
          <w:color w:val="000000"/>
        </w:rPr>
        <w:br/>
        <w:t xml:space="preserve">In 2024, China had no longline fishery targeting </w:t>
      </w:r>
      <w:r w:rsidRPr="00452B8E">
        <w:rPr>
          <w:rFonts w:eastAsia="Microsoft YaHei UI" w:cstheme="minorHAnsi"/>
          <w:b/>
          <w:bCs/>
          <w:snapToGrid w:val="0"/>
          <w:color w:val="000000"/>
        </w:rPr>
        <w:t>bluefin</w:t>
      </w:r>
      <w:r w:rsidRPr="00452B8E">
        <w:rPr>
          <w:rFonts w:eastAsia="Microsoft YaHei UI" w:cstheme="minorHAnsi"/>
          <w:snapToGrid w:val="0"/>
          <w:color w:val="000000"/>
        </w:rPr>
        <w:t xml:space="preserve"> tuna north of the equator, nor any bycatch of bluefin tuna.</w:t>
      </w:r>
    </w:p>
    <w:p w14:paraId="56E45432" w14:textId="77777777" w:rsidR="00292D96" w:rsidRDefault="00292D96" w:rsidP="00452B8E">
      <w:pPr>
        <w:widowControl w:val="0"/>
        <w:kinsoku w:val="0"/>
        <w:overflowPunct w:val="0"/>
        <w:autoSpaceDE w:val="0"/>
        <w:autoSpaceDN w:val="0"/>
        <w:adjustRightInd w:val="0"/>
        <w:snapToGrid w:val="0"/>
        <w:spacing w:after="0" w:line="240" w:lineRule="auto"/>
        <w:rPr>
          <w:rFonts w:eastAsia="Microsoft YaHei UI" w:cstheme="minorHAnsi"/>
          <w:snapToGrid w:val="0"/>
          <w:color w:val="000000"/>
        </w:rPr>
      </w:pPr>
      <w:r w:rsidRPr="00452B8E">
        <w:rPr>
          <w:rFonts w:eastAsia="Microsoft YaHei UI" w:cstheme="minorHAnsi"/>
          <w:snapToGrid w:val="0"/>
          <w:color w:val="000000"/>
        </w:rPr>
        <w:br/>
        <w:t xml:space="preserve">If you have any questions regarding the information in the attachment, please do not hesitate to contact us. </w:t>
      </w:r>
      <w:r w:rsidRPr="00452B8E">
        <w:rPr>
          <w:rFonts w:eastAsia="Microsoft YaHei UI" w:cstheme="minorHAnsi"/>
          <w:snapToGrid w:val="0"/>
          <w:color w:val="000000"/>
        </w:rPr>
        <w:br/>
        <w:t>Thank you very much.</w:t>
      </w:r>
      <w:r w:rsidRPr="00452B8E">
        <w:rPr>
          <w:rFonts w:eastAsia="Microsoft YaHei UI" w:cstheme="minorHAnsi"/>
          <w:snapToGrid w:val="0"/>
          <w:color w:val="000000"/>
        </w:rPr>
        <w:br/>
      </w:r>
      <w:r w:rsidRPr="00452B8E">
        <w:rPr>
          <w:rFonts w:eastAsia="Microsoft YaHei UI" w:cstheme="minorHAnsi"/>
          <w:snapToGrid w:val="0"/>
          <w:color w:val="000000"/>
        </w:rPr>
        <w:lastRenderedPageBreak/>
        <w:t>Regards</w:t>
      </w:r>
      <w:r w:rsidRPr="00452B8E">
        <w:rPr>
          <w:rFonts w:eastAsia="Microsoft YaHei UI" w:cstheme="minorHAnsi"/>
          <w:snapToGrid w:val="0"/>
          <w:color w:val="000000"/>
        </w:rPr>
        <w:t>，</w:t>
      </w:r>
      <w:r w:rsidRPr="00452B8E">
        <w:rPr>
          <w:rFonts w:eastAsia="Microsoft YaHei UI" w:cstheme="minorHAnsi"/>
          <w:snapToGrid w:val="0"/>
          <w:color w:val="000000"/>
        </w:rPr>
        <w:br/>
        <w:t>Li Yan</w:t>
      </w:r>
      <w:r w:rsidRPr="00452B8E">
        <w:rPr>
          <w:rFonts w:eastAsia="Microsoft YaHei UI" w:cstheme="minorHAnsi"/>
          <w:snapToGrid w:val="0"/>
          <w:color w:val="000000"/>
        </w:rPr>
        <w:br/>
        <w:t>COFA</w:t>
      </w:r>
    </w:p>
    <w:p w14:paraId="6403EF0E" w14:textId="77777777" w:rsidR="00452B8E" w:rsidRPr="00452B8E" w:rsidRDefault="00452B8E" w:rsidP="00452B8E">
      <w:pPr>
        <w:keepLines/>
        <w:widowControl w:val="0"/>
        <w:kinsoku w:val="0"/>
        <w:overflowPunct w:val="0"/>
        <w:autoSpaceDE w:val="0"/>
        <w:autoSpaceDN w:val="0"/>
        <w:adjustRightInd w:val="0"/>
        <w:snapToGrid w:val="0"/>
        <w:spacing w:after="0" w:line="240" w:lineRule="auto"/>
        <w:rPr>
          <w:rFonts w:cstheme="minorHAnsi"/>
          <w:snapToGrid w:val="0"/>
        </w:rPr>
      </w:pPr>
    </w:p>
    <w:p w14:paraId="1F1DBE6E" w14:textId="390AD93E"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Cook Islands</w:t>
      </w:r>
    </w:p>
    <w:p w14:paraId="6D03A44B" w14:textId="77777777" w:rsidR="00292D96" w:rsidRPr="00452B8E" w:rsidRDefault="00292D96" w:rsidP="00452B8E">
      <w:pPr>
        <w:adjustRightInd w:val="0"/>
        <w:snapToGrid w:val="0"/>
        <w:spacing w:after="0" w:line="240" w:lineRule="auto"/>
        <w:rPr>
          <w:rFonts w:cstheme="minorHAnsi"/>
          <w:lang w:eastAsia="ko-KR"/>
        </w:rPr>
      </w:pPr>
    </w:p>
    <w:p w14:paraId="6848ED3E"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Tiare-Renee Nicholas &lt;t.nicholas@mmr.gov.ck&gt;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10, 2025 8:40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Data - MMRCK &lt;data@mmr.gov.ck&gt;; Lualua Tua-Trood &lt;l.tua@mmr.gov.ck&gt;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50C2472D" w14:textId="77777777" w:rsidR="00292D96" w:rsidRPr="00452B8E" w:rsidRDefault="00292D96" w:rsidP="00452B8E">
      <w:pPr>
        <w:adjustRightInd w:val="0"/>
        <w:snapToGrid w:val="0"/>
        <w:spacing w:after="0" w:line="240" w:lineRule="auto"/>
        <w:rPr>
          <w:rFonts w:cstheme="minorHAnsi"/>
        </w:rPr>
      </w:pPr>
    </w:p>
    <w:p w14:paraId="48317984"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 xml:space="preserve">Kia orana SK, </w:t>
      </w:r>
    </w:p>
    <w:p w14:paraId="2D0F9392" w14:textId="77777777" w:rsidR="00292D96" w:rsidRPr="00452B8E" w:rsidRDefault="00292D96" w:rsidP="00452B8E">
      <w:pPr>
        <w:adjustRightInd w:val="0"/>
        <w:snapToGrid w:val="0"/>
        <w:spacing w:after="0" w:line="240" w:lineRule="auto"/>
        <w:rPr>
          <w:rFonts w:cstheme="minorHAnsi"/>
          <w:lang w:eastAsia="en-US"/>
        </w:rPr>
      </w:pPr>
    </w:p>
    <w:p w14:paraId="499D20FB"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Please find the 2024 updates for NP ALB/NP PBF and NP SWO catches related to the Cook Islands annual catch.</w:t>
      </w:r>
    </w:p>
    <w:p w14:paraId="2C0707F7" w14:textId="77777777" w:rsidR="00292D96" w:rsidRPr="00452B8E" w:rsidRDefault="00292D96" w:rsidP="00452B8E">
      <w:pPr>
        <w:adjustRightInd w:val="0"/>
        <w:snapToGrid w:val="0"/>
        <w:spacing w:after="0" w:line="240" w:lineRule="auto"/>
        <w:rPr>
          <w:rFonts w:cstheme="minorHAnsi"/>
          <w:lang w:eastAsia="en-US"/>
        </w:rPr>
      </w:pPr>
    </w:p>
    <w:p w14:paraId="24C94CD9"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 xml:space="preserve">As you know, the Cook Islands do not currently target these species and have no fishing vessels operating north of 10 degrees north. </w:t>
      </w:r>
    </w:p>
    <w:p w14:paraId="5995EA8F" w14:textId="77777777" w:rsidR="00292D96" w:rsidRPr="00452B8E" w:rsidRDefault="00292D96" w:rsidP="00452B8E">
      <w:pPr>
        <w:adjustRightInd w:val="0"/>
        <w:snapToGrid w:val="0"/>
        <w:spacing w:after="0" w:line="240" w:lineRule="auto"/>
        <w:rPr>
          <w:rFonts w:cstheme="minorHAnsi"/>
          <w:lang w:eastAsia="en-US"/>
        </w:rPr>
      </w:pPr>
    </w:p>
    <w:p w14:paraId="675465F6" w14:textId="77777777" w:rsidR="00292D96" w:rsidRDefault="00292D96" w:rsidP="00452B8E">
      <w:pPr>
        <w:adjustRightInd w:val="0"/>
        <w:snapToGrid w:val="0"/>
        <w:spacing w:after="0" w:line="240" w:lineRule="auto"/>
        <w:rPr>
          <w:rFonts w:cstheme="minorHAnsi"/>
          <w:lang w:eastAsia="en-US"/>
        </w:rPr>
      </w:pPr>
      <w:r w:rsidRPr="00452B8E">
        <w:rPr>
          <w:rFonts w:cstheme="minorHAnsi"/>
          <w:lang w:eastAsia="en-US"/>
        </w:rPr>
        <w:t>Thank you.</w:t>
      </w:r>
    </w:p>
    <w:p w14:paraId="7C9CBECE" w14:textId="77777777" w:rsidR="00D50B08" w:rsidRDefault="00D50B08" w:rsidP="00452B8E">
      <w:pPr>
        <w:adjustRightInd w:val="0"/>
        <w:snapToGrid w:val="0"/>
        <w:spacing w:after="0" w:line="240" w:lineRule="auto"/>
        <w:rPr>
          <w:rFonts w:cstheme="minorHAnsi"/>
          <w:lang w:eastAsia="en-US"/>
        </w:rPr>
      </w:pPr>
    </w:p>
    <w:p w14:paraId="4EA0601B" w14:textId="7993CBDD" w:rsidR="00D50B08" w:rsidRPr="00D50B08" w:rsidRDefault="00D50B08" w:rsidP="00452B8E">
      <w:pPr>
        <w:adjustRightInd w:val="0"/>
        <w:snapToGrid w:val="0"/>
        <w:spacing w:after="0" w:line="240" w:lineRule="auto"/>
        <w:rPr>
          <w:rFonts w:cstheme="minorHAnsi"/>
          <w:lang w:eastAsia="en-US"/>
        </w:rPr>
      </w:pPr>
      <w:r w:rsidRPr="00D50B08">
        <w:rPr>
          <w:rFonts w:cstheme="minorHAnsi"/>
          <w:color w:val="002857"/>
        </w:rPr>
        <w:t>Tiare-Renee Nicholas</w:t>
      </w:r>
    </w:p>
    <w:tbl>
      <w:tblPr>
        <w:tblW w:w="9900" w:type="dxa"/>
        <w:tblCellSpacing w:w="0" w:type="dxa"/>
        <w:tblCellMar>
          <w:left w:w="0" w:type="dxa"/>
          <w:right w:w="0" w:type="dxa"/>
        </w:tblCellMar>
        <w:tblLook w:val="04A0" w:firstRow="1" w:lastRow="0" w:firstColumn="1" w:lastColumn="0" w:noHBand="0" w:noVBand="1"/>
      </w:tblPr>
      <w:tblGrid>
        <w:gridCol w:w="9900"/>
      </w:tblGrid>
      <w:tr w:rsidR="00292D96" w:rsidRPr="00452B8E" w14:paraId="56189F10" w14:textId="77777777" w:rsidTr="00452B8E">
        <w:trPr>
          <w:tblCellSpacing w:w="0" w:type="dxa"/>
        </w:trPr>
        <w:tc>
          <w:tcPr>
            <w:tcW w:w="9900" w:type="dxa"/>
          </w:tcPr>
          <w:p w14:paraId="6DFB2072" w14:textId="35D21E51" w:rsidR="00292D96" w:rsidRPr="00452B8E" w:rsidRDefault="00292D96" w:rsidP="00452B8E">
            <w:pPr>
              <w:pStyle w:val="NormalWeb"/>
              <w:adjustRightInd w:val="0"/>
              <w:snapToGrid w:val="0"/>
              <w:spacing w:before="0" w:beforeAutospacing="0" w:after="0" w:afterAutospacing="0"/>
              <w:rPr>
                <w:rFonts w:asciiTheme="minorHAnsi" w:hAnsiTheme="minorHAnsi" w:cstheme="minorHAnsi"/>
                <w:color w:val="242424"/>
                <w:sz w:val="22"/>
                <w:szCs w:val="22"/>
              </w:rPr>
            </w:pPr>
          </w:p>
        </w:tc>
      </w:tr>
    </w:tbl>
    <w:p w14:paraId="099B0727" w14:textId="77777777" w:rsidR="00292D96" w:rsidRPr="00452B8E" w:rsidRDefault="00292D96" w:rsidP="00452B8E">
      <w:pPr>
        <w:adjustRightInd w:val="0"/>
        <w:snapToGrid w:val="0"/>
        <w:spacing w:after="0" w:line="240" w:lineRule="auto"/>
        <w:rPr>
          <w:rFonts w:cstheme="minorHAnsi"/>
        </w:rPr>
      </w:pPr>
    </w:p>
    <w:p w14:paraId="7FC606AD" w14:textId="5784CB96"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Fiji</w:t>
      </w:r>
    </w:p>
    <w:p w14:paraId="6DB15CB8" w14:textId="77777777" w:rsidR="00292D96" w:rsidRPr="00452B8E" w:rsidRDefault="00292D96" w:rsidP="00452B8E">
      <w:pPr>
        <w:adjustRightInd w:val="0"/>
        <w:snapToGrid w:val="0"/>
        <w:spacing w:after="0" w:line="240" w:lineRule="auto"/>
        <w:rPr>
          <w:rFonts w:cstheme="minorHAnsi"/>
          <w:lang w:eastAsia="ko-KR"/>
        </w:rPr>
      </w:pPr>
    </w:p>
    <w:p w14:paraId="4438288E"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Moses Mataika &lt;mataika.moses@gmail.com&gt;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Monday, June 16, 2025 8:40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9789D4A" w14:textId="77777777" w:rsidR="00292D96" w:rsidRPr="00452B8E" w:rsidRDefault="00292D96" w:rsidP="00452B8E">
      <w:pPr>
        <w:adjustRightInd w:val="0"/>
        <w:snapToGrid w:val="0"/>
        <w:spacing w:after="0" w:line="240" w:lineRule="auto"/>
        <w:rPr>
          <w:rFonts w:cstheme="minorHAnsi"/>
        </w:rPr>
      </w:pPr>
    </w:p>
    <w:p w14:paraId="6336E138" w14:textId="77777777" w:rsidR="00292D96" w:rsidRPr="00452B8E" w:rsidRDefault="00292D96" w:rsidP="00452B8E">
      <w:pPr>
        <w:adjustRightInd w:val="0"/>
        <w:snapToGrid w:val="0"/>
        <w:spacing w:after="0" w:line="240" w:lineRule="auto"/>
        <w:rPr>
          <w:rFonts w:cstheme="minorHAnsi"/>
        </w:rPr>
      </w:pPr>
      <w:r w:rsidRPr="00452B8E">
        <w:rPr>
          <w:rFonts w:cstheme="minorHAnsi"/>
        </w:rPr>
        <w:t>Bula Vinaka SK, </w:t>
      </w:r>
    </w:p>
    <w:p w14:paraId="4B6B0A2B" w14:textId="77777777" w:rsidR="00292D96" w:rsidRPr="00452B8E" w:rsidRDefault="00292D96" w:rsidP="00452B8E">
      <w:pPr>
        <w:adjustRightInd w:val="0"/>
        <w:snapToGrid w:val="0"/>
        <w:spacing w:after="0" w:line="240" w:lineRule="auto"/>
        <w:rPr>
          <w:rFonts w:cstheme="minorHAnsi"/>
        </w:rPr>
      </w:pPr>
    </w:p>
    <w:p w14:paraId="6471F1E1" w14:textId="77777777" w:rsidR="00292D96" w:rsidRPr="0028089A" w:rsidRDefault="00292D96" w:rsidP="0028089A">
      <w:pPr>
        <w:adjustRightInd w:val="0"/>
        <w:snapToGrid w:val="0"/>
        <w:spacing w:after="0" w:line="240" w:lineRule="auto"/>
        <w:rPr>
          <w:rFonts w:cstheme="minorHAnsi"/>
        </w:rPr>
      </w:pPr>
      <w:r w:rsidRPr="00452B8E">
        <w:rPr>
          <w:rFonts w:cstheme="minorHAnsi"/>
        </w:rPr>
        <w:t xml:space="preserve">Please find below a copy of Fijis filled in forms in preparations for NC. Should you have any questions or concerns, </w:t>
      </w:r>
      <w:r w:rsidRPr="0028089A">
        <w:rPr>
          <w:rFonts w:cstheme="minorHAnsi"/>
        </w:rPr>
        <w:t>please do not hesitate to contact me.</w:t>
      </w:r>
    </w:p>
    <w:p w14:paraId="025931EA" w14:textId="77777777" w:rsidR="00292D96" w:rsidRPr="0028089A" w:rsidRDefault="00292D96" w:rsidP="0028089A">
      <w:pPr>
        <w:adjustRightInd w:val="0"/>
        <w:snapToGrid w:val="0"/>
        <w:spacing w:after="0" w:line="240" w:lineRule="auto"/>
        <w:rPr>
          <w:rFonts w:cstheme="minorHAnsi"/>
        </w:rPr>
      </w:pPr>
    </w:p>
    <w:p w14:paraId="32DC8413" w14:textId="77777777" w:rsidR="00292D96" w:rsidRPr="0028089A" w:rsidRDefault="00292D96" w:rsidP="0028089A">
      <w:pPr>
        <w:adjustRightInd w:val="0"/>
        <w:snapToGrid w:val="0"/>
        <w:spacing w:after="0" w:line="240" w:lineRule="auto"/>
        <w:rPr>
          <w:rFonts w:cstheme="minorHAnsi"/>
        </w:rPr>
      </w:pPr>
      <w:r w:rsidRPr="0028089A">
        <w:rPr>
          <w:rFonts w:cstheme="minorHAnsi"/>
        </w:rPr>
        <w:t>Vinaka,</w:t>
      </w:r>
    </w:p>
    <w:p w14:paraId="50C38ADF" w14:textId="77777777" w:rsidR="00292D96" w:rsidRPr="0028089A" w:rsidRDefault="00292D96" w:rsidP="0028089A">
      <w:pPr>
        <w:adjustRightInd w:val="0"/>
        <w:snapToGrid w:val="0"/>
        <w:spacing w:after="0" w:line="240" w:lineRule="auto"/>
        <w:rPr>
          <w:rFonts w:cstheme="minorHAnsi"/>
        </w:rPr>
      </w:pPr>
      <w:r w:rsidRPr="0028089A">
        <w:rPr>
          <w:rFonts w:cstheme="minorHAnsi"/>
        </w:rPr>
        <w:t>Moses.M</w:t>
      </w:r>
    </w:p>
    <w:p w14:paraId="30222B45" w14:textId="77777777" w:rsidR="00292D96" w:rsidRPr="0028089A" w:rsidRDefault="00292D96" w:rsidP="0028089A">
      <w:pPr>
        <w:adjustRightInd w:val="0"/>
        <w:snapToGrid w:val="0"/>
        <w:spacing w:after="0" w:line="240" w:lineRule="auto"/>
        <w:rPr>
          <w:rFonts w:cstheme="minorHAnsi"/>
          <w:lang w:eastAsia="ko-KR"/>
        </w:rPr>
      </w:pPr>
    </w:p>
    <w:p w14:paraId="32F1B57E" w14:textId="397FCBA5" w:rsidR="00292D96" w:rsidRPr="0028089A" w:rsidRDefault="00292D96" w:rsidP="0028089A">
      <w:pPr>
        <w:adjustRightInd w:val="0"/>
        <w:snapToGrid w:val="0"/>
        <w:spacing w:after="0" w:line="240" w:lineRule="auto"/>
        <w:rPr>
          <w:rFonts w:cstheme="minorHAnsi"/>
          <w:b/>
          <w:bCs/>
          <w:u w:val="single"/>
          <w:lang w:eastAsia="ko-KR"/>
        </w:rPr>
      </w:pPr>
      <w:r w:rsidRPr="0028089A">
        <w:rPr>
          <w:rFonts w:cstheme="minorHAnsi"/>
          <w:b/>
          <w:bCs/>
          <w:highlight w:val="lightGray"/>
          <w:u w:val="single"/>
          <w:lang w:eastAsia="ko-KR"/>
        </w:rPr>
        <w:t>Japan</w:t>
      </w:r>
    </w:p>
    <w:p w14:paraId="2543954E" w14:textId="77777777" w:rsidR="00292D96" w:rsidRPr="0028089A" w:rsidRDefault="00292D96" w:rsidP="0028089A">
      <w:pPr>
        <w:adjustRightInd w:val="0"/>
        <w:snapToGrid w:val="0"/>
        <w:spacing w:after="0" w:line="240" w:lineRule="auto"/>
        <w:rPr>
          <w:rFonts w:cstheme="minorHAnsi"/>
          <w:lang w:eastAsia="ko-KR"/>
        </w:rPr>
      </w:pPr>
    </w:p>
    <w:p w14:paraId="0A04BDD9" w14:textId="77777777" w:rsidR="0028089A" w:rsidRPr="0028089A" w:rsidRDefault="0028089A" w:rsidP="0028089A">
      <w:pPr>
        <w:adjustRightInd w:val="0"/>
        <w:snapToGrid w:val="0"/>
        <w:spacing w:after="0" w:line="240" w:lineRule="auto"/>
        <w:rPr>
          <w:rFonts w:eastAsia="MS PGothic" w:cstheme="minorHAnsi"/>
        </w:rPr>
      </w:pPr>
      <w:r w:rsidRPr="0028089A">
        <w:rPr>
          <w:rFonts w:eastAsia="MS PGothic" w:cstheme="minorHAnsi"/>
          <w:b/>
          <w:bCs/>
        </w:rPr>
        <w:t>From:</w:t>
      </w:r>
      <w:r w:rsidRPr="0028089A">
        <w:rPr>
          <w:rFonts w:eastAsia="MS PGothic" w:cstheme="minorHAnsi"/>
        </w:rPr>
        <w:t xml:space="preserve"> </w:t>
      </w:r>
      <w:r w:rsidRPr="0028089A">
        <w:rPr>
          <w:rFonts w:eastAsia="MS PGothic" w:cstheme="minorHAnsi"/>
        </w:rPr>
        <w:t>金納</w:t>
      </w:r>
      <w:r w:rsidRPr="0028089A">
        <w:rPr>
          <w:rFonts w:eastAsia="MS PGothic" w:cstheme="minorHAnsi"/>
        </w:rPr>
        <w:t xml:space="preserve"> </w:t>
      </w:r>
      <w:r w:rsidRPr="0028089A">
        <w:rPr>
          <w:rFonts w:eastAsia="MS PGothic" w:cstheme="minorHAnsi"/>
        </w:rPr>
        <w:t>雅英</w:t>
      </w:r>
      <w:r w:rsidRPr="0028089A">
        <w:rPr>
          <w:rFonts w:eastAsia="MS PGothic" w:cstheme="minorHAnsi"/>
        </w:rPr>
        <w:t xml:space="preserve">(KANNOU Masahide) &lt;masahide_kanno210@maff.go.jp&gt; </w:t>
      </w:r>
      <w:r w:rsidRPr="0028089A">
        <w:rPr>
          <w:rFonts w:eastAsia="MS PGothic" w:cstheme="minorHAnsi"/>
        </w:rPr>
        <w:br/>
      </w:r>
      <w:r w:rsidRPr="0028089A">
        <w:rPr>
          <w:rFonts w:eastAsia="MS PGothic" w:cstheme="minorHAnsi"/>
          <w:b/>
          <w:bCs/>
        </w:rPr>
        <w:t>Sent:</w:t>
      </w:r>
      <w:r w:rsidRPr="0028089A">
        <w:rPr>
          <w:rFonts w:eastAsia="MS PGothic" w:cstheme="minorHAnsi"/>
        </w:rPr>
        <w:t xml:space="preserve"> Friday, June 27, 2025 2:40 PM</w:t>
      </w:r>
      <w:r w:rsidRPr="0028089A">
        <w:rPr>
          <w:rFonts w:eastAsia="MS PGothic" w:cstheme="minorHAnsi"/>
        </w:rPr>
        <w:br/>
      </w:r>
      <w:r w:rsidRPr="0028089A">
        <w:rPr>
          <w:rFonts w:eastAsia="MS PGothic" w:cstheme="minorHAnsi"/>
          <w:b/>
          <w:bCs/>
        </w:rPr>
        <w:t>To:</w:t>
      </w:r>
      <w:r w:rsidRPr="0028089A">
        <w:rPr>
          <w:rFonts w:eastAsia="MS PGothic" w:cstheme="minorHAnsi"/>
        </w:rPr>
        <w:t xml:space="preserve"> SungKwon Soh &lt;SungKwon.Soh@wcpfc.int&gt;; </w:t>
      </w:r>
      <w:r w:rsidRPr="0028089A">
        <w:rPr>
          <w:rFonts w:eastAsia="MS PGothic" w:cstheme="minorHAnsi"/>
        </w:rPr>
        <w:t>清水</w:t>
      </w:r>
      <w:r w:rsidRPr="0028089A">
        <w:rPr>
          <w:rFonts w:eastAsia="MS PGothic" w:cstheme="minorHAnsi"/>
        </w:rPr>
        <w:t xml:space="preserve"> </w:t>
      </w:r>
      <w:r w:rsidRPr="0028089A">
        <w:rPr>
          <w:rFonts w:eastAsia="MS PGothic" w:cstheme="minorHAnsi"/>
        </w:rPr>
        <w:t>宣維</w:t>
      </w:r>
      <w:r w:rsidRPr="0028089A">
        <w:rPr>
          <w:rFonts w:eastAsia="MS PGothic" w:cstheme="minorHAnsi"/>
        </w:rPr>
        <w:t>(SHIMIZU Nobushige) &lt;nobushige_shimizu640@maff.go.jp&gt;</w:t>
      </w:r>
      <w:r w:rsidRPr="0028089A">
        <w:rPr>
          <w:rFonts w:eastAsia="MS PGothic" w:cstheme="minorHAnsi"/>
        </w:rPr>
        <w:br/>
      </w:r>
      <w:r w:rsidRPr="0028089A">
        <w:rPr>
          <w:rFonts w:eastAsia="MS PGothic" w:cstheme="minorHAnsi"/>
          <w:b/>
          <w:bCs/>
        </w:rPr>
        <w:t>Cc:</w:t>
      </w:r>
      <w:r w:rsidRPr="0028089A">
        <w:rPr>
          <w:rFonts w:eastAsia="MS PGothic" w:cstheme="minorHAnsi"/>
        </w:rPr>
        <w:t xml:space="preserve"> </w:t>
      </w:r>
      <w:r w:rsidRPr="0028089A">
        <w:rPr>
          <w:rFonts w:eastAsia="MS PGothic" w:cstheme="minorHAnsi"/>
        </w:rPr>
        <w:t>大南</w:t>
      </w:r>
      <w:r w:rsidRPr="0028089A">
        <w:rPr>
          <w:rFonts w:eastAsia="MS PGothic" w:cstheme="minorHAnsi"/>
        </w:rPr>
        <w:t xml:space="preserve"> </w:t>
      </w:r>
      <w:r w:rsidRPr="0028089A">
        <w:rPr>
          <w:rFonts w:eastAsia="MS PGothic" w:cstheme="minorHAnsi"/>
        </w:rPr>
        <w:t>あかり</w:t>
      </w:r>
      <w:r w:rsidRPr="0028089A">
        <w:rPr>
          <w:rFonts w:eastAsia="MS PGothic" w:cstheme="minorHAnsi"/>
        </w:rPr>
        <w:t>(OONAMI Akari) &lt;akari_onami830@maff.go.jp&gt;</w:t>
      </w:r>
      <w:r w:rsidRPr="0028089A">
        <w:rPr>
          <w:rFonts w:eastAsia="MS PGothic" w:cstheme="minorHAnsi"/>
        </w:rPr>
        <w:br/>
      </w:r>
      <w:r w:rsidRPr="0028089A">
        <w:rPr>
          <w:rFonts w:eastAsia="MS PGothic" w:cstheme="minorHAnsi"/>
          <w:b/>
          <w:bCs/>
        </w:rPr>
        <w:t>Subject:</w:t>
      </w:r>
      <w:r w:rsidRPr="0028089A">
        <w:rPr>
          <w:rFonts w:eastAsia="MS PGothic" w:cstheme="minorHAnsi"/>
        </w:rPr>
        <w:t xml:space="preserve"> RE: Reporting on NP albacore and NP swordfish - Japan is outstanding</w:t>
      </w:r>
    </w:p>
    <w:p w14:paraId="72F3E1AE" w14:textId="77777777" w:rsidR="0028089A" w:rsidRPr="0028089A" w:rsidRDefault="0028089A" w:rsidP="0028089A">
      <w:pPr>
        <w:adjustRightInd w:val="0"/>
        <w:snapToGrid w:val="0"/>
        <w:spacing w:after="0" w:line="240" w:lineRule="auto"/>
        <w:rPr>
          <w:rFonts w:eastAsia="Yu Gothic" w:cstheme="minorHAnsi"/>
          <w:sz w:val="21"/>
          <w:szCs w:val="21"/>
          <w14:ligatures w14:val="standardContextual"/>
        </w:rPr>
      </w:pPr>
    </w:p>
    <w:p w14:paraId="1125C4BA" w14:textId="77777777" w:rsidR="0028089A" w:rsidRPr="0028089A" w:rsidRDefault="0028089A" w:rsidP="0028089A">
      <w:pPr>
        <w:adjustRightInd w:val="0"/>
        <w:snapToGrid w:val="0"/>
        <w:spacing w:after="0" w:line="240" w:lineRule="auto"/>
        <w:rPr>
          <w:rFonts w:cstheme="minorHAnsi"/>
        </w:rPr>
      </w:pPr>
      <w:r w:rsidRPr="0028089A">
        <w:rPr>
          <w:rFonts w:cstheme="minorHAnsi"/>
        </w:rPr>
        <w:t>Dear SungKwon-san,</w:t>
      </w:r>
    </w:p>
    <w:p w14:paraId="70F8D86D" w14:textId="77777777" w:rsidR="0028089A" w:rsidRPr="0028089A" w:rsidRDefault="0028089A" w:rsidP="0028089A">
      <w:pPr>
        <w:adjustRightInd w:val="0"/>
        <w:snapToGrid w:val="0"/>
        <w:spacing w:after="0" w:line="240" w:lineRule="auto"/>
        <w:rPr>
          <w:rFonts w:cstheme="minorHAnsi"/>
        </w:rPr>
      </w:pPr>
    </w:p>
    <w:p w14:paraId="1593CB08" w14:textId="77777777" w:rsidR="0028089A" w:rsidRPr="0028089A" w:rsidRDefault="0028089A" w:rsidP="0028089A">
      <w:pPr>
        <w:adjustRightInd w:val="0"/>
        <w:snapToGrid w:val="0"/>
        <w:spacing w:after="0" w:line="240" w:lineRule="auto"/>
        <w:rPr>
          <w:rFonts w:cstheme="minorHAnsi"/>
        </w:rPr>
      </w:pPr>
      <w:r w:rsidRPr="0028089A">
        <w:rPr>
          <w:rFonts w:cstheme="minorHAnsi"/>
        </w:rPr>
        <w:t>Thank you for your continuous support.</w:t>
      </w:r>
    </w:p>
    <w:p w14:paraId="61E0A814" w14:textId="77777777" w:rsidR="0028089A" w:rsidRPr="0028089A" w:rsidRDefault="0028089A" w:rsidP="0028089A">
      <w:pPr>
        <w:adjustRightInd w:val="0"/>
        <w:snapToGrid w:val="0"/>
        <w:spacing w:after="0" w:line="240" w:lineRule="auto"/>
        <w:rPr>
          <w:rFonts w:cstheme="minorHAnsi"/>
        </w:rPr>
      </w:pPr>
      <w:r w:rsidRPr="0028089A">
        <w:rPr>
          <w:rFonts w:cstheme="minorHAnsi"/>
        </w:rPr>
        <w:t>I would like to submit the report NP albacore and swordfish and revised PBF report.</w:t>
      </w:r>
    </w:p>
    <w:p w14:paraId="029CED9F" w14:textId="77777777" w:rsidR="0028089A" w:rsidRPr="0028089A" w:rsidRDefault="0028089A" w:rsidP="0028089A">
      <w:pPr>
        <w:adjustRightInd w:val="0"/>
        <w:snapToGrid w:val="0"/>
        <w:spacing w:after="0" w:line="240" w:lineRule="auto"/>
        <w:rPr>
          <w:rFonts w:cstheme="minorHAnsi"/>
        </w:rPr>
      </w:pPr>
    </w:p>
    <w:p w14:paraId="5954A4E2" w14:textId="77777777" w:rsidR="0028089A" w:rsidRPr="0028089A" w:rsidRDefault="0028089A" w:rsidP="0028089A">
      <w:pPr>
        <w:adjustRightInd w:val="0"/>
        <w:snapToGrid w:val="0"/>
        <w:spacing w:after="0" w:line="240" w:lineRule="auto"/>
        <w:rPr>
          <w:rFonts w:cstheme="minorHAnsi"/>
        </w:rPr>
      </w:pPr>
      <w:r w:rsidRPr="0028089A">
        <w:rPr>
          <w:rFonts w:cstheme="minorHAnsi"/>
        </w:rPr>
        <w:t>Best regards,</w:t>
      </w:r>
    </w:p>
    <w:p w14:paraId="1F464DD2" w14:textId="77777777" w:rsidR="0028089A" w:rsidRPr="0028089A" w:rsidRDefault="0028089A" w:rsidP="0028089A">
      <w:pPr>
        <w:adjustRightInd w:val="0"/>
        <w:snapToGrid w:val="0"/>
        <w:spacing w:after="0" w:line="240" w:lineRule="auto"/>
        <w:rPr>
          <w:rFonts w:cstheme="minorHAnsi"/>
        </w:rPr>
      </w:pPr>
      <w:r w:rsidRPr="0028089A">
        <w:rPr>
          <w:rFonts w:cstheme="minorHAnsi"/>
        </w:rPr>
        <w:t>Masahide</w:t>
      </w:r>
    </w:p>
    <w:p w14:paraId="410FA28B" w14:textId="77777777" w:rsidR="00292D96" w:rsidRPr="0028089A" w:rsidRDefault="00292D96" w:rsidP="0028089A">
      <w:pPr>
        <w:adjustRightInd w:val="0"/>
        <w:snapToGrid w:val="0"/>
        <w:spacing w:after="0" w:line="240" w:lineRule="auto"/>
        <w:rPr>
          <w:rFonts w:cstheme="minorHAnsi"/>
        </w:rPr>
      </w:pPr>
    </w:p>
    <w:p w14:paraId="1506D3A1" w14:textId="06AEB179" w:rsidR="00292D96" w:rsidRPr="0028089A" w:rsidRDefault="00452B8E" w:rsidP="0028089A">
      <w:pPr>
        <w:widowControl w:val="0"/>
        <w:adjustRightInd w:val="0"/>
        <w:snapToGrid w:val="0"/>
        <w:spacing w:after="0" w:line="240" w:lineRule="auto"/>
        <w:rPr>
          <w:rFonts w:cstheme="minorHAnsi"/>
          <w:b/>
          <w:bCs/>
          <w:u w:val="single"/>
          <w:lang w:eastAsia="ko-KR"/>
        </w:rPr>
      </w:pPr>
      <w:r w:rsidRPr="0028089A">
        <w:rPr>
          <w:rFonts w:cstheme="minorHAnsi"/>
          <w:b/>
          <w:bCs/>
          <w:highlight w:val="lightGray"/>
          <w:u w:val="single"/>
          <w:lang w:eastAsia="ko-KR"/>
        </w:rPr>
        <w:t xml:space="preserve">Republic of </w:t>
      </w:r>
      <w:r w:rsidR="00292D96" w:rsidRPr="0028089A">
        <w:rPr>
          <w:rFonts w:cstheme="minorHAnsi"/>
          <w:b/>
          <w:bCs/>
          <w:highlight w:val="lightGray"/>
          <w:u w:val="single"/>
          <w:lang w:eastAsia="ko-KR"/>
        </w:rPr>
        <w:t>Korea</w:t>
      </w:r>
    </w:p>
    <w:p w14:paraId="1A08C89A" w14:textId="77777777" w:rsidR="00452B8E" w:rsidRPr="0028089A" w:rsidRDefault="00452B8E" w:rsidP="0028089A">
      <w:pPr>
        <w:widowControl w:val="0"/>
        <w:adjustRightInd w:val="0"/>
        <w:snapToGrid w:val="0"/>
        <w:spacing w:after="0" w:line="240" w:lineRule="auto"/>
        <w:rPr>
          <w:rFonts w:cstheme="minorHAnsi"/>
        </w:rPr>
      </w:pPr>
    </w:p>
    <w:p w14:paraId="5E0471D1" w14:textId="77777777" w:rsidR="00452B8E" w:rsidRPr="00452B8E" w:rsidRDefault="00452B8E" w:rsidP="0028089A">
      <w:pPr>
        <w:widowControl w:val="0"/>
        <w:adjustRightInd w:val="0"/>
        <w:snapToGrid w:val="0"/>
        <w:spacing w:after="0" w:line="240" w:lineRule="auto"/>
        <w:outlineLvl w:val="0"/>
        <w:rPr>
          <w:rFonts w:cstheme="minorHAnsi"/>
        </w:rPr>
      </w:pPr>
      <w:r w:rsidRPr="0028089A">
        <w:rPr>
          <w:rFonts w:cstheme="minorHAnsi"/>
          <w:b/>
          <w:bCs/>
        </w:rPr>
        <w:t>From:</w:t>
      </w:r>
      <w:r w:rsidRPr="0028089A">
        <w:rPr>
          <w:rFonts w:cstheme="minorHAnsi"/>
        </w:rPr>
        <w:t xml:space="preserve"> </w:t>
      </w:r>
      <w:hyperlink r:id="rId9" w:history="1">
        <w:r w:rsidRPr="0028089A">
          <w:rPr>
            <w:rStyle w:val="Hyperlink"/>
            <w:rFonts w:cstheme="minorHAnsi"/>
          </w:rPr>
          <w:t>ikna@korea.kr</w:t>
        </w:r>
      </w:hyperlink>
      <w:r w:rsidRPr="0028089A">
        <w:rPr>
          <w:rFonts w:cstheme="minorHAnsi"/>
        </w:rPr>
        <w:t xml:space="preserve"> &lt;</w:t>
      </w:r>
      <w:hyperlink r:id="rId10" w:history="1">
        <w:r w:rsidRPr="0028089A">
          <w:rPr>
            <w:rStyle w:val="Hyperlink"/>
            <w:rFonts w:cstheme="minorHAnsi"/>
          </w:rPr>
          <w:t>ikna@korea.kr</w:t>
        </w:r>
      </w:hyperlink>
      <w:r w:rsidRPr="0028089A">
        <w:rPr>
          <w:rFonts w:cstheme="minorHAnsi"/>
        </w:rPr>
        <w:t xml:space="preserve">&gt; </w:t>
      </w:r>
      <w:r w:rsidRPr="0028089A">
        <w:rPr>
          <w:rFonts w:cstheme="minorHAnsi"/>
        </w:rPr>
        <w:br/>
      </w:r>
      <w:r w:rsidRPr="0028089A">
        <w:rPr>
          <w:rFonts w:cstheme="minorHAnsi"/>
          <w:b/>
          <w:bCs/>
        </w:rPr>
        <w:t>Sent:</w:t>
      </w:r>
      <w:r w:rsidRPr="0028089A">
        <w:rPr>
          <w:rFonts w:cstheme="minorHAnsi"/>
        </w:rPr>
        <w:t xml:space="preserve"> Thursday, May 1, 2025 8:59 PM</w:t>
      </w:r>
      <w:r w:rsidRPr="0028089A">
        <w:rPr>
          <w:rFonts w:cstheme="minorHAnsi"/>
        </w:rPr>
        <w:br/>
      </w:r>
      <w:r w:rsidRPr="0028089A">
        <w:rPr>
          <w:rFonts w:cstheme="minorHAnsi"/>
          <w:b/>
          <w:bCs/>
        </w:rPr>
        <w:t>To:</w:t>
      </w:r>
      <w:r w:rsidRPr="0028089A">
        <w:rPr>
          <w:rFonts w:cstheme="minorHAnsi"/>
        </w:rPr>
        <w:t xml:space="preserve"> Eidre Sharp &lt;</w:t>
      </w:r>
      <w:hyperlink r:id="rId11" w:history="1">
        <w:r w:rsidRPr="0028089A">
          <w:rPr>
            <w:rStyle w:val="Hyperlink"/>
            <w:rFonts w:cstheme="minorHAnsi"/>
          </w:rPr>
          <w:t>Eidre.Sharp@wcpfc.int</w:t>
        </w:r>
      </w:hyperlink>
      <w:r w:rsidRPr="0028089A">
        <w:rPr>
          <w:rFonts w:cstheme="minorHAnsi"/>
        </w:rPr>
        <w:t>&gt;; Joseph Jack &lt;</w:t>
      </w:r>
      <w:hyperlink r:id="rId12" w:history="1">
        <w:r w:rsidRPr="0028089A">
          <w:rPr>
            <w:rStyle w:val="Hyperlink"/>
            <w:rFonts w:cstheme="minorHAnsi"/>
          </w:rPr>
          <w:t>Joseph.Jack@wcpfc.int</w:t>
        </w:r>
      </w:hyperlink>
      <w:r w:rsidRPr="0028089A">
        <w:rPr>
          <w:rFonts w:cstheme="minorHAnsi"/>
        </w:rPr>
        <w:t>&gt;</w:t>
      </w:r>
      <w:r w:rsidRPr="0028089A">
        <w:rPr>
          <w:rFonts w:cstheme="minorHAnsi"/>
        </w:rPr>
        <w:br/>
      </w:r>
      <w:r w:rsidRPr="0028089A">
        <w:rPr>
          <w:rFonts w:cstheme="minorHAnsi"/>
          <w:b/>
          <w:bCs/>
        </w:rPr>
        <w:t>Cc:</w:t>
      </w:r>
      <w:r w:rsidRPr="0028089A">
        <w:rPr>
          <w:rFonts w:cstheme="minorHAnsi"/>
        </w:rPr>
        <w:t xml:space="preserve"> "</w:t>
      </w:r>
      <w:r w:rsidRPr="0028089A">
        <w:rPr>
          <w:rFonts w:eastAsia="Malgun Gothic" w:cstheme="minorHAnsi"/>
        </w:rPr>
        <w:t>임정현</w:t>
      </w:r>
      <w:r w:rsidRPr="0028089A">
        <w:rPr>
          <w:rFonts w:cstheme="minorHAnsi"/>
        </w:rPr>
        <w:t>" &lt;</w:t>
      </w:r>
      <w:hyperlink r:id="rId13" w:history="1">
        <w:r w:rsidRPr="0028089A">
          <w:rPr>
            <w:rStyle w:val="Hyperlink"/>
            <w:rFonts w:cstheme="minorHAnsi"/>
          </w:rPr>
          <w:t>jhlim1@korea.kr</w:t>
        </w:r>
      </w:hyperlink>
      <w:r w:rsidRPr="0028089A">
        <w:rPr>
          <w:rFonts w:cstheme="minorHAnsi"/>
        </w:rPr>
        <w:t>&gt;; Lara Manarangi-Trott &lt;</w:t>
      </w:r>
      <w:hyperlink r:id="rId14" w:history="1">
        <w:r w:rsidRPr="0028089A">
          <w:rPr>
            <w:rStyle w:val="Hyperlink"/>
            <w:rFonts w:cstheme="minorHAnsi"/>
          </w:rPr>
          <w:t>Lara.Manarangi-Trott@wcpfc.int</w:t>
        </w:r>
      </w:hyperlink>
      <w:r w:rsidRPr="0028089A">
        <w:rPr>
          <w:rFonts w:cstheme="minorHAnsi"/>
        </w:rPr>
        <w:t>&gt;; "</w:t>
      </w:r>
      <w:r w:rsidRPr="0028089A">
        <w:rPr>
          <w:rFonts w:eastAsia="Malgun Gothic" w:cstheme="minorHAnsi"/>
        </w:rPr>
        <w:t>김정례</w:t>
      </w:r>
      <w:r w:rsidRPr="0028089A">
        <w:rPr>
          <w:rFonts w:cstheme="minorHAnsi"/>
        </w:rPr>
        <w:t>" &lt;</w:t>
      </w:r>
      <w:hyperlink r:id="rId15" w:history="1">
        <w:r w:rsidRPr="0028089A">
          <w:rPr>
            <w:rStyle w:val="Hyperlink"/>
            <w:rFonts w:cstheme="minorHAnsi"/>
          </w:rPr>
          <w:t>riley1126@korea.kr</w:t>
        </w:r>
      </w:hyperlink>
      <w:r w:rsidRPr="0028089A">
        <w:rPr>
          <w:rFonts w:cstheme="minorHAnsi"/>
        </w:rPr>
        <w:t>&gt;; "</w:t>
      </w:r>
      <w:r w:rsidRPr="0028089A">
        <w:rPr>
          <w:rFonts w:eastAsia="Malgun Gothic" w:cstheme="minorHAnsi"/>
        </w:rPr>
        <w:t>박희원</w:t>
      </w:r>
      <w:r w:rsidRPr="0028089A">
        <w:rPr>
          <w:rFonts w:cstheme="minorHAnsi"/>
        </w:rPr>
        <w:t>" &lt;</w:t>
      </w:r>
      <w:hyperlink r:id="rId16" w:history="1">
        <w:r w:rsidRPr="00452B8E">
          <w:rPr>
            <w:rStyle w:val="Hyperlink"/>
            <w:rFonts w:cstheme="minorHAnsi"/>
          </w:rPr>
          <w:t>heewon81@korea.kr</w:t>
        </w:r>
      </w:hyperlink>
      <w:r w:rsidRPr="00452B8E">
        <w:rPr>
          <w:rFonts w:cstheme="minorHAnsi"/>
        </w:rPr>
        <w:t>&gt;; "</w:t>
      </w:r>
      <w:r w:rsidRPr="00452B8E">
        <w:rPr>
          <w:rFonts w:eastAsia="Malgun Gothic" w:cstheme="minorHAnsi"/>
        </w:rPr>
        <w:t>이미경</w:t>
      </w:r>
      <w:r w:rsidRPr="00452B8E">
        <w:rPr>
          <w:rFonts w:cstheme="minorHAnsi"/>
        </w:rPr>
        <w:t>" &lt;</w:t>
      </w:r>
      <w:hyperlink r:id="rId17" w:history="1">
        <w:r w:rsidRPr="00452B8E">
          <w:rPr>
            <w:rStyle w:val="Hyperlink"/>
            <w:rFonts w:cstheme="minorHAnsi"/>
          </w:rPr>
          <w:t>ccmklee@korea.kr</w:t>
        </w:r>
      </w:hyperlink>
      <w:r w:rsidRPr="00452B8E">
        <w:rPr>
          <w:rFonts w:cstheme="minorHAnsi"/>
        </w:rPr>
        <w:t>&gt;; "</w:t>
      </w:r>
      <w:r w:rsidRPr="00452B8E">
        <w:rPr>
          <w:rFonts w:eastAsia="Malgun Gothic" w:cstheme="minorHAnsi"/>
        </w:rPr>
        <w:t>양재걸</w:t>
      </w:r>
      <w:r w:rsidRPr="00452B8E">
        <w:rPr>
          <w:rFonts w:cstheme="minorHAnsi"/>
        </w:rPr>
        <w:t>" &lt;</w:t>
      </w:r>
      <w:hyperlink r:id="rId18" w:history="1">
        <w:r w:rsidRPr="00452B8E">
          <w:rPr>
            <w:rStyle w:val="Hyperlink"/>
            <w:rFonts w:cstheme="minorHAnsi"/>
          </w:rPr>
          <w:t>jg718@kofci.org</w:t>
        </w:r>
      </w:hyperlink>
      <w:r w:rsidRPr="00452B8E">
        <w:rPr>
          <w:rFonts w:cstheme="minorHAnsi"/>
        </w:rPr>
        <w:t>&gt;</w:t>
      </w:r>
      <w:r w:rsidRPr="00452B8E">
        <w:rPr>
          <w:rFonts w:cstheme="minorHAnsi"/>
        </w:rPr>
        <w:br/>
      </w:r>
      <w:r w:rsidRPr="00452B8E">
        <w:rPr>
          <w:rFonts w:cstheme="minorHAnsi"/>
          <w:b/>
          <w:bCs/>
        </w:rPr>
        <w:t>Subject:</w:t>
      </w:r>
      <w:r w:rsidRPr="00452B8E">
        <w:rPr>
          <w:rFonts w:cstheme="minorHAnsi"/>
        </w:rPr>
        <w:t xml:space="preserve"> North Pacific Albacore catch and effort</w:t>
      </w:r>
    </w:p>
    <w:p w14:paraId="6B8F4FC4" w14:textId="77777777" w:rsidR="00452B8E" w:rsidRPr="00452B8E" w:rsidRDefault="00452B8E" w:rsidP="00D50B08">
      <w:pPr>
        <w:widowControl w:val="0"/>
        <w:adjustRightInd w:val="0"/>
        <w:snapToGrid w:val="0"/>
        <w:spacing w:after="0" w:line="240" w:lineRule="auto"/>
        <w:rPr>
          <w:rFonts w:cstheme="minorHAnsi"/>
        </w:rPr>
      </w:pPr>
    </w:p>
    <w:p w14:paraId="73F4012B" w14:textId="77777777" w:rsidR="00452B8E" w:rsidRPr="00452B8E" w:rsidRDefault="00452B8E" w:rsidP="00D50B08">
      <w:pPr>
        <w:pStyle w:val="NormalWeb"/>
        <w:widowControl w:val="0"/>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Dear Secretariat,</w:t>
      </w:r>
    </w:p>
    <w:p w14:paraId="72DDCF4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p>
    <w:p w14:paraId="426585A0"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I hope this email finds you well.</w:t>
      </w:r>
    </w:p>
    <w:p w14:paraId="4BC412D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3C1348B3"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This is to report Korea's 2024 catch and effort of North Pacific Albacore as attached in accordance with paragraph 3 of CMM 2019-03. Please let me know should you need any clarification.</w:t>
      </w:r>
    </w:p>
    <w:p w14:paraId="4AD8D444"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7B541B5A"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Thank you.</w:t>
      </w:r>
    </w:p>
    <w:p w14:paraId="64AA460D"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734E5263"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Sincerely,</w:t>
      </w:r>
    </w:p>
    <w:p w14:paraId="1EBB8EDC"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Ilkang Na</w:t>
      </w:r>
      <w:r w:rsidRPr="00452B8E">
        <w:rPr>
          <w:rFonts w:asciiTheme="minorHAnsi" w:hAnsiTheme="minorHAnsi" w:cstheme="minorHAnsi"/>
          <w:sz w:val="22"/>
          <w:szCs w:val="22"/>
        </w:rPr>
        <w:br/>
        <w:t>Republic of Korea </w:t>
      </w:r>
    </w:p>
    <w:p w14:paraId="1C64612B"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tbl>
      <w:tblPr>
        <w:tblW w:w="9860" w:type="dxa"/>
        <w:tblLook w:val="04A0" w:firstRow="1" w:lastRow="0" w:firstColumn="1" w:lastColumn="0" w:noHBand="0" w:noVBand="1"/>
      </w:tblPr>
      <w:tblGrid>
        <w:gridCol w:w="1720"/>
        <w:gridCol w:w="1720"/>
        <w:gridCol w:w="1300"/>
        <w:gridCol w:w="1200"/>
        <w:gridCol w:w="960"/>
        <w:gridCol w:w="1073"/>
        <w:gridCol w:w="960"/>
        <w:gridCol w:w="960"/>
      </w:tblGrid>
      <w:tr w:rsidR="00452B8E" w:rsidRPr="00452B8E" w14:paraId="0EA2716E" w14:textId="77777777" w:rsidTr="00DA45CC">
        <w:trPr>
          <w:trHeight w:val="345"/>
        </w:trPr>
        <w:tc>
          <w:tcPr>
            <w:tcW w:w="7940" w:type="dxa"/>
            <w:gridSpan w:val="6"/>
            <w:tcBorders>
              <w:top w:val="nil"/>
              <w:left w:val="nil"/>
              <w:bottom w:val="nil"/>
              <w:right w:val="nil"/>
            </w:tcBorders>
            <w:shd w:val="clear" w:color="auto" w:fill="auto"/>
            <w:noWrap/>
            <w:vAlign w:val="center"/>
            <w:hideMark/>
          </w:tcPr>
          <w:p w14:paraId="51F080E4" w14:textId="77777777" w:rsidR="00452B8E" w:rsidRPr="00452B8E" w:rsidRDefault="00452B8E" w:rsidP="00452B8E">
            <w:pPr>
              <w:adjustRightInd w:val="0"/>
              <w:snapToGrid w:val="0"/>
              <w:spacing w:after="0" w:line="240" w:lineRule="auto"/>
              <w:rPr>
                <w:rFonts w:eastAsia="Times New Roman" w:cstheme="minorHAnsi"/>
                <w:b/>
                <w:bCs/>
                <w:color w:val="000000"/>
              </w:rPr>
            </w:pPr>
            <w:r w:rsidRPr="00452B8E">
              <w:rPr>
                <w:rFonts w:eastAsia="Times New Roman" w:cstheme="minorHAnsi"/>
                <w:b/>
                <w:bCs/>
                <w:color w:val="000000"/>
              </w:rPr>
              <w:t>Catch of albacore tuna in the WCPFC Convention Area of North Pacific</w:t>
            </w:r>
          </w:p>
        </w:tc>
        <w:tc>
          <w:tcPr>
            <w:tcW w:w="960" w:type="dxa"/>
            <w:tcBorders>
              <w:top w:val="nil"/>
              <w:left w:val="nil"/>
              <w:bottom w:val="nil"/>
              <w:right w:val="nil"/>
            </w:tcBorders>
            <w:shd w:val="clear" w:color="auto" w:fill="auto"/>
            <w:noWrap/>
            <w:vAlign w:val="center"/>
            <w:hideMark/>
          </w:tcPr>
          <w:p w14:paraId="128D959B" w14:textId="77777777" w:rsidR="00452B8E" w:rsidRPr="00452B8E" w:rsidRDefault="00452B8E" w:rsidP="00452B8E">
            <w:pPr>
              <w:adjustRightInd w:val="0"/>
              <w:snapToGrid w:val="0"/>
              <w:spacing w:after="0" w:line="240" w:lineRule="auto"/>
              <w:rPr>
                <w:rFonts w:eastAsia="Times New Roman" w:cstheme="minorHAnsi"/>
                <w:b/>
                <w:bCs/>
                <w:color w:val="000000"/>
              </w:rPr>
            </w:pPr>
          </w:p>
        </w:tc>
        <w:tc>
          <w:tcPr>
            <w:tcW w:w="960" w:type="dxa"/>
            <w:tcBorders>
              <w:top w:val="nil"/>
              <w:left w:val="nil"/>
              <w:bottom w:val="nil"/>
              <w:right w:val="nil"/>
            </w:tcBorders>
            <w:shd w:val="clear" w:color="auto" w:fill="auto"/>
            <w:noWrap/>
            <w:vAlign w:val="center"/>
            <w:hideMark/>
          </w:tcPr>
          <w:p w14:paraId="5CB10890"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25DF9134" w14:textId="77777777" w:rsidTr="00DA45CC">
        <w:trPr>
          <w:trHeight w:val="300"/>
        </w:trPr>
        <w:tc>
          <w:tcPr>
            <w:tcW w:w="1720" w:type="dxa"/>
            <w:tcBorders>
              <w:top w:val="nil"/>
              <w:left w:val="nil"/>
              <w:bottom w:val="nil"/>
              <w:right w:val="nil"/>
            </w:tcBorders>
            <w:shd w:val="clear" w:color="auto" w:fill="auto"/>
            <w:noWrap/>
            <w:vAlign w:val="center"/>
            <w:hideMark/>
          </w:tcPr>
          <w:p w14:paraId="08E638C5" w14:textId="77777777" w:rsidR="00452B8E" w:rsidRPr="00452B8E" w:rsidRDefault="00452B8E" w:rsidP="00452B8E">
            <w:pPr>
              <w:adjustRightInd w:val="0"/>
              <w:snapToGrid w:val="0"/>
              <w:spacing w:after="0" w:line="240" w:lineRule="auto"/>
              <w:rPr>
                <w:rFonts w:eastAsia="Times New Roman" w:cstheme="minorHAnsi"/>
              </w:rPr>
            </w:pPr>
          </w:p>
        </w:tc>
        <w:tc>
          <w:tcPr>
            <w:tcW w:w="1720" w:type="dxa"/>
            <w:tcBorders>
              <w:top w:val="nil"/>
              <w:left w:val="nil"/>
              <w:bottom w:val="nil"/>
              <w:right w:val="nil"/>
            </w:tcBorders>
            <w:shd w:val="clear" w:color="auto" w:fill="auto"/>
            <w:noWrap/>
            <w:vAlign w:val="center"/>
            <w:hideMark/>
          </w:tcPr>
          <w:p w14:paraId="031C8CB3" w14:textId="77777777" w:rsidR="00452B8E" w:rsidRPr="00452B8E" w:rsidRDefault="00452B8E" w:rsidP="00452B8E">
            <w:pPr>
              <w:adjustRightInd w:val="0"/>
              <w:snapToGrid w:val="0"/>
              <w:spacing w:after="0" w:line="240" w:lineRule="auto"/>
              <w:rPr>
                <w:rFonts w:eastAsia="Times New Roman" w:cstheme="minorHAnsi"/>
              </w:rPr>
            </w:pPr>
          </w:p>
        </w:tc>
        <w:tc>
          <w:tcPr>
            <w:tcW w:w="1300" w:type="dxa"/>
            <w:tcBorders>
              <w:top w:val="nil"/>
              <w:left w:val="nil"/>
              <w:bottom w:val="nil"/>
              <w:right w:val="nil"/>
            </w:tcBorders>
            <w:shd w:val="clear" w:color="auto" w:fill="auto"/>
            <w:noWrap/>
            <w:vAlign w:val="center"/>
            <w:hideMark/>
          </w:tcPr>
          <w:p w14:paraId="794E6C2A" w14:textId="77777777" w:rsidR="00452B8E" w:rsidRPr="00452B8E" w:rsidRDefault="00452B8E" w:rsidP="00452B8E">
            <w:pPr>
              <w:adjustRightInd w:val="0"/>
              <w:snapToGrid w:val="0"/>
              <w:spacing w:after="0" w:line="240" w:lineRule="auto"/>
              <w:rPr>
                <w:rFonts w:eastAsia="Times New Roman" w:cstheme="minorHAnsi"/>
              </w:rPr>
            </w:pPr>
          </w:p>
        </w:tc>
        <w:tc>
          <w:tcPr>
            <w:tcW w:w="1200" w:type="dxa"/>
            <w:tcBorders>
              <w:top w:val="nil"/>
              <w:left w:val="nil"/>
              <w:bottom w:val="nil"/>
              <w:right w:val="nil"/>
            </w:tcBorders>
            <w:shd w:val="clear" w:color="auto" w:fill="auto"/>
            <w:noWrap/>
            <w:vAlign w:val="center"/>
            <w:hideMark/>
          </w:tcPr>
          <w:p w14:paraId="50988FDB"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07D39410" w14:textId="77777777" w:rsidR="00452B8E" w:rsidRPr="00452B8E" w:rsidRDefault="00452B8E" w:rsidP="00452B8E">
            <w:pPr>
              <w:adjustRightInd w:val="0"/>
              <w:snapToGrid w:val="0"/>
              <w:spacing w:after="0" w:line="240" w:lineRule="auto"/>
              <w:rPr>
                <w:rFonts w:eastAsia="Times New Roman" w:cstheme="minorHAnsi"/>
              </w:rPr>
            </w:pPr>
          </w:p>
        </w:tc>
        <w:tc>
          <w:tcPr>
            <w:tcW w:w="1040" w:type="dxa"/>
            <w:tcBorders>
              <w:top w:val="nil"/>
              <w:left w:val="nil"/>
              <w:bottom w:val="nil"/>
              <w:right w:val="nil"/>
            </w:tcBorders>
            <w:shd w:val="clear" w:color="auto" w:fill="auto"/>
            <w:noWrap/>
            <w:vAlign w:val="center"/>
            <w:hideMark/>
          </w:tcPr>
          <w:p w14:paraId="5AE3D292"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7112240C"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5FFDC79C"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6986EE27" w14:textId="77777777" w:rsidTr="00DA45CC">
        <w:trPr>
          <w:trHeight w:val="300"/>
        </w:trPr>
        <w:tc>
          <w:tcPr>
            <w:tcW w:w="172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CD23017"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CCM</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68B9EAB"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Area</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5530ECA"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Fishery</w:t>
            </w:r>
          </w:p>
        </w:tc>
        <w:tc>
          <w:tcPr>
            <w:tcW w:w="3200" w:type="dxa"/>
            <w:gridSpan w:val="3"/>
            <w:tcBorders>
              <w:top w:val="single" w:sz="4" w:space="0" w:color="auto"/>
              <w:left w:val="nil"/>
              <w:bottom w:val="single" w:sz="4" w:space="0" w:color="auto"/>
              <w:right w:val="single" w:sz="4" w:space="0" w:color="000000"/>
            </w:tcBorders>
            <w:shd w:val="clear" w:color="000000" w:fill="D9D9D9"/>
            <w:vAlign w:val="center"/>
            <w:hideMark/>
          </w:tcPr>
          <w:p w14:paraId="3E6B4136"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2024</w:t>
            </w:r>
          </w:p>
        </w:tc>
        <w:tc>
          <w:tcPr>
            <w:tcW w:w="960" w:type="dxa"/>
            <w:tcBorders>
              <w:top w:val="nil"/>
              <w:left w:val="nil"/>
              <w:bottom w:val="nil"/>
              <w:right w:val="nil"/>
            </w:tcBorders>
            <w:shd w:val="clear" w:color="auto" w:fill="auto"/>
            <w:noWrap/>
            <w:vAlign w:val="center"/>
            <w:hideMark/>
          </w:tcPr>
          <w:p w14:paraId="33B188B0" w14:textId="77777777" w:rsidR="00452B8E" w:rsidRPr="00452B8E" w:rsidRDefault="00452B8E" w:rsidP="00452B8E">
            <w:pPr>
              <w:adjustRightInd w:val="0"/>
              <w:snapToGrid w:val="0"/>
              <w:spacing w:after="0" w:line="240" w:lineRule="auto"/>
              <w:jc w:val="center"/>
              <w:rPr>
                <w:rFonts w:eastAsia="Times New Roman" w:cstheme="minorHAnsi"/>
                <w:color w:val="000000"/>
              </w:rPr>
            </w:pPr>
          </w:p>
        </w:tc>
        <w:tc>
          <w:tcPr>
            <w:tcW w:w="960" w:type="dxa"/>
            <w:tcBorders>
              <w:top w:val="nil"/>
              <w:left w:val="nil"/>
              <w:bottom w:val="nil"/>
              <w:right w:val="nil"/>
            </w:tcBorders>
            <w:shd w:val="clear" w:color="auto" w:fill="auto"/>
            <w:noWrap/>
            <w:vAlign w:val="center"/>
            <w:hideMark/>
          </w:tcPr>
          <w:p w14:paraId="3CD59A22"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3FAE9424" w14:textId="77777777" w:rsidTr="00DA45CC">
        <w:trPr>
          <w:trHeight w:val="600"/>
        </w:trPr>
        <w:tc>
          <w:tcPr>
            <w:tcW w:w="1720" w:type="dxa"/>
            <w:vMerge/>
            <w:tcBorders>
              <w:top w:val="single" w:sz="4" w:space="0" w:color="auto"/>
              <w:left w:val="single" w:sz="4" w:space="0" w:color="auto"/>
              <w:bottom w:val="single" w:sz="4" w:space="0" w:color="000000"/>
              <w:right w:val="single" w:sz="4" w:space="0" w:color="auto"/>
            </w:tcBorders>
            <w:vAlign w:val="center"/>
            <w:hideMark/>
          </w:tcPr>
          <w:p w14:paraId="786B4C45"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14:paraId="4759E7CE"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5F1EA3AC"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200" w:type="dxa"/>
            <w:tcBorders>
              <w:top w:val="nil"/>
              <w:left w:val="nil"/>
              <w:bottom w:val="single" w:sz="4" w:space="0" w:color="auto"/>
              <w:right w:val="single" w:sz="4" w:space="0" w:color="auto"/>
            </w:tcBorders>
            <w:shd w:val="clear" w:color="000000" w:fill="D9D9D9"/>
            <w:vAlign w:val="center"/>
            <w:hideMark/>
          </w:tcPr>
          <w:p w14:paraId="3579F585"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No. of vessels</w:t>
            </w:r>
          </w:p>
        </w:tc>
        <w:tc>
          <w:tcPr>
            <w:tcW w:w="960" w:type="dxa"/>
            <w:tcBorders>
              <w:top w:val="nil"/>
              <w:left w:val="nil"/>
              <w:bottom w:val="single" w:sz="4" w:space="0" w:color="auto"/>
              <w:right w:val="single" w:sz="4" w:space="0" w:color="auto"/>
            </w:tcBorders>
            <w:shd w:val="clear" w:color="000000" w:fill="D9D9D9"/>
            <w:vAlign w:val="center"/>
            <w:hideMark/>
          </w:tcPr>
          <w:p w14:paraId="22CCC8B5"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Vessel days</w:t>
            </w:r>
          </w:p>
        </w:tc>
        <w:tc>
          <w:tcPr>
            <w:tcW w:w="1040" w:type="dxa"/>
            <w:tcBorders>
              <w:top w:val="nil"/>
              <w:left w:val="nil"/>
              <w:bottom w:val="single" w:sz="4" w:space="0" w:color="auto"/>
              <w:right w:val="single" w:sz="4" w:space="0" w:color="auto"/>
            </w:tcBorders>
            <w:shd w:val="clear" w:color="000000" w:fill="D9D9D9"/>
            <w:vAlign w:val="center"/>
            <w:hideMark/>
          </w:tcPr>
          <w:p w14:paraId="253C95FB"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Catch(Kg)</w:t>
            </w:r>
          </w:p>
        </w:tc>
        <w:tc>
          <w:tcPr>
            <w:tcW w:w="960" w:type="dxa"/>
            <w:tcBorders>
              <w:top w:val="nil"/>
              <w:left w:val="nil"/>
              <w:bottom w:val="nil"/>
              <w:right w:val="nil"/>
            </w:tcBorders>
            <w:shd w:val="clear" w:color="auto" w:fill="auto"/>
            <w:noWrap/>
            <w:vAlign w:val="center"/>
            <w:hideMark/>
          </w:tcPr>
          <w:p w14:paraId="205289F0" w14:textId="77777777" w:rsidR="00452B8E" w:rsidRPr="00452B8E" w:rsidRDefault="00452B8E" w:rsidP="00452B8E">
            <w:pPr>
              <w:adjustRightInd w:val="0"/>
              <w:snapToGrid w:val="0"/>
              <w:spacing w:after="0" w:line="240" w:lineRule="auto"/>
              <w:jc w:val="center"/>
              <w:rPr>
                <w:rFonts w:eastAsia="Times New Roman" w:cstheme="minorHAnsi"/>
                <w:color w:val="000000"/>
              </w:rPr>
            </w:pPr>
          </w:p>
        </w:tc>
        <w:tc>
          <w:tcPr>
            <w:tcW w:w="960" w:type="dxa"/>
            <w:tcBorders>
              <w:top w:val="nil"/>
              <w:left w:val="nil"/>
              <w:bottom w:val="nil"/>
              <w:right w:val="nil"/>
            </w:tcBorders>
            <w:shd w:val="clear" w:color="auto" w:fill="auto"/>
            <w:vAlign w:val="center"/>
            <w:hideMark/>
          </w:tcPr>
          <w:p w14:paraId="1982882B"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1974AC63" w14:textId="77777777" w:rsidTr="00DA45CC">
        <w:trPr>
          <w:trHeight w:val="300"/>
        </w:trPr>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75FD99"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Republic of Korea</w:t>
            </w: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14:paraId="748EAC39"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north of the equator</w:t>
            </w:r>
          </w:p>
        </w:tc>
        <w:tc>
          <w:tcPr>
            <w:tcW w:w="1300" w:type="dxa"/>
            <w:tcBorders>
              <w:top w:val="nil"/>
              <w:left w:val="nil"/>
              <w:bottom w:val="single" w:sz="4" w:space="0" w:color="auto"/>
              <w:right w:val="single" w:sz="4" w:space="0" w:color="auto"/>
            </w:tcBorders>
            <w:shd w:val="clear" w:color="auto" w:fill="auto"/>
            <w:noWrap/>
            <w:vAlign w:val="center"/>
            <w:hideMark/>
          </w:tcPr>
          <w:p w14:paraId="2071F827"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Longline</w:t>
            </w:r>
          </w:p>
        </w:tc>
        <w:tc>
          <w:tcPr>
            <w:tcW w:w="1200" w:type="dxa"/>
            <w:tcBorders>
              <w:top w:val="nil"/>
              <w:left w:val="nil"/>
              <w:bottom w:val="single" w:sz="4" w:space="0" w:color="auto"/>
              <w:right w:val="single" w:sz="4" w:space="0" w:color="auto"/>
            </w:tcBorders>
            <w:shd w:val="clear" w:color="auto" w:fill="auto"/>
            <w:noWrap/>
            <w:vAlign w:val="center"/>
            <w:hideMark/>
          </w:tcPr>
          <w:p w14:paraId="4F49A3F1"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single" w:sz="4" w:space="0" w:color="auto"/>
              <w:right w:val="single" w:sz="4" w:space="0" w:color="auto"/>
            </w:tcBorders>
            <w:shd w:val="clear" w:color="auto" w:fill="auto"/>
            <w:noWrap/>
            <w:vAlign w:val="center"/>
            <w:hideMark/>
          </w:tcPr>
          <w:p w14:paraId="57234218"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1040" w:type="dxa"/>
            <w:tcBorders>
              <w:top w:val="nil"/>
              <w:left w:val="nil"/>
              <w:bottom w:val="single" w:sz="4" w:space="0" w:color="auto"/>
              <w:right w:val="single" w:sz="4" w:space="0" w:color="auto"/>
            </w:tcBorders>
            <w:shd w:val="clear" w:color="auto" w:fill="auto"/>
            <w:noWrap/>
            <w:vAlign w:val="center"/>
            <w:hideMark/>
          </w:tcPr>
          <w:p w14:paraId="7EAB81FC"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471,211 </w:t>
            </w:r>
          </w:p>
        </w:tc>
        <w:tc>
          <w:tcPr>
            <w:tcW w:w="960" w:type="dxa"/>
            <w:tcBorders>
              <w:top w:val="nil"/>
              <w:left w:val="nil"/>
              <w:bottom w:val="nil"/>
              <w:right w:val="nil"/>
            </w:tcBorders>
            <w:shd w:val="clear" w:color="auto" w:fill="auto"/>
            <w:noWrap/>
            <w:vAlign w:val="center"/>
            <w:hideMark/>
          </w:tcPr>
          <w:p w14:paraId="14A696A3" w14:textId="77777777" w:rsidR="00452B8E" w:rsidRPr="00452B8E" w:rsidRDefault="00452B8E" w:rsidP="00452B8E">
            <w:pPr>
              <w:adjustRightInd w:val="0"/>
              <w:snapToGrid w:val="0"/>
              <w:spacing w:after="0" w:line="240" w:lineRule="auto"/>
              <w:jc w:val="right"/>
              <w:rPr>
                <w:rFonts w:eastAsia="Times New Roman" w:cstheme="minorHAnsi"/>
                <w:color w:val="000000"/>
              </w:rPr>
            </w:pPr>
          </w:p>
        </w:tc>
        <w:tc>
          <w:tcPr>
            <w:tcW w:w="960" w:type="dxa"/>
            <w:tcBorders>
              <w:top w:val="nil"/>
              <w:left w:val="nil"/>
              <w:bottom w:val="nil"/>
              <w:right w:val="nil"/>
            </w:tcBorders>
            <w:shd w:val="clear" w:color="auto" w:fill="auto"/>
            <w:vAlign w:val="center"/>
            <w:hideMark/>
          </w:tcPr>
          <w:p w14:paraId="55EDA8E1"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382EAC6A" w14:textId="77777777" w:rsidTr="00DA45CC">
        <w:trPr>
          <w:trHeight w:val="300"/>
        </w:trPr>
        <w:tc>
          <w:tcPr>
            <w:tcW w:w="1720" w:type="dxa"/>
            <w:vMerge/>
            <w:tcBorders>
              <w:top w:val="nil"/>
              <w:left w:val="single" w:sz="4" w:space="0" w:color="auto"/>
              <w:bottom w:val="single" w:sz="4" w:space="0" w:color="000000"/>
              <w:right w:val="single" w:sz="4" w:space="0" w:color="auto"/>
            </w:tcBorders>
            <w:vAlign w:val="center"/>
            <w:hideMark/>
          </w:tcPr>
          <w:p w14:paraId="2C0613FA"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720" w:type="dxa"/>
            <w:vMerge/>
            <w:tcBorders>
              <w:top w:val="nil"/>
              <w:left w:val="single" w:sz="4" w:space="0" w:color="auto"/>
              <w:bottom w:val="single" w:sz="4" w:space="0" w:color="000000"/>
              <w:right w:val="single" w:sz="4" w:space="0" w:color="auto"/>
            </w:tcBorders>
            <w:vAlign w:val="center"/>
            <w:hideMark/>
          </w:tcPr>
          <w:p w14:paraId="003938A3"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300" w:type="dxa"/>
            <w:tcBorders>
              <w:top w:val="nil"/>
              <w:left w:val="nil"/>
              <w:bottom w:val="single" w:sz="4" w:space="0" w:color="auto"/>
              <w:right w:val="single" w:sz="4" w:space="0" w:color="auto"/>
            </w:tcBorders>
            <w:shd w:val="clear" w:color="auto" w:fill="auto"/>
            <w:noWrap/>
            <w:vAlign w:val="center"/>
            <w:hideMark/>
          </w:tcPr>
          <w:p w14:paraId="2E3E7E63"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Purse seine</w:t>
            </w:r>
          </w:p>
        </w:tc>
        <w:tc>
          <w:tcPr>
            <w:tcW w:w="1200" w:type="dxa"/>
            <w:tcBorders>
              <w:top w:val="nil"/>
              <w:left w:val="nil"/>
              <w:bottom w:val="single" w:sz="4" w:space="0" w:color="auto"/>
              <w:right w:val="single" w:sz="4" w:space="0" w:color="auto"/>
            </w:tcBorders>
            <w:shd w:val="clear" w:color="auto" w:fill="auto"/>
            <w:noWrap/>
            <w:vAlign w:val="center"/>
            <w:hideMark/>
          </w:tcPr>
          <w:p w14:paraId="2E836626"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single" w:sz="4" w:space="0" w:color="auto"/>
              <w:right w:val="single" w:sz="4" w:space="0" w:color="auto"/>
            </w:tcBorders>
            <w:shd w:val="clear" w:color="auto" w:fill="auto"/>
            <w:noWrap/>
            <w:vAlign w:val="center"/>
            <w:hideMark/>
          </w:tcPr>
          <w:p w14:paraId="01F27AED"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1040" w:type="dxa"/>
            <w:tcBorders>
              <w:top w:val="nil"/>
              <w:left w:val="nil"/>
              <w:bottom w:val="single" w:sz="4" w:space="0" w:color="auto"/>
              <w:right w:val="single" w:sz="4" w:space="0" w:color="auto"/>
            </w:tcBorders>
            <w:shd w:val="clear" w:color="auto" w:fill="auto"/>
            <w:noWrap/>
            <w:vAlign w:val="center"/>
            <w:hideMark/>
          </w:tcPr>
          <w:p w14:paraId="4E6295A3"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nil"/>
              <w:right w:val="nil"/>
            </w:tcBorders>
            <w:shd w:val="clear" w:color="auto" w:fill="auto"/>
            <w:noWrap/>
            <w:vAlign w:val="center"/>
            <w:hideMark/>
          </w:tcPr>
          <w:p w14:paraId="37136942" w14:textId="77777777" w:rsidR="00452B8E" w:rsidRPr="00452B8E" w:rsidRDefault="00452B8E" w:rsidP="00452B8E">
            <w:pPr>
              <w:adjustRightInd w:val="0"/>
              <w:snapToGrid w:val="0"/>
              <w:spacing w:after="0" w:line="240" w:lineRule="auto"/>
              <w:jc w:val="right"/>
              <w:rPr>
                <w:rFonts w:eastAsia="Times New Roman" w:cstheme="minorHAnsi"/>
                <w:color w:val="000000"/>
              </w:rPr>
            </w:pPr>
          </w:p>
        </w:tc>
        <w:tc>
          <w:tcPr>
            <w:tcW w:w="960" w:type="dxa"/>
            <w:tcBorders>
              <w:top w:val="nil"/>
              <w:left w:val="nil"/>
              <w:bottom w:val="nil"/>
              <w:right w:val="nil"/>
            </w:tcBorders>
            <w:shd w:val="clear" w:color="auto" w:fill="auto"/>
            <w:noWrap/>
            <w:vAlign w:val="center"/>
            <w:hideMark/>
          </w:tcPr>
          <w:p w14:paraId="7EB9C7B0"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63D359A5" w14:textId="77777777" w:rsidTr="00DA45CC">
        <w:trPr>
          <w:trHeight w:val="300"/>
        </w:trPr>
        <w:tc>
          <w:tcPr>
            <w:tcW w:w="1720" w:type="dxa"/>
            <w:tcBorders>
              <w:top w:val="nil"/>
              <w:left w:val="nil"/>
              <w:bottom w:val="nil"/>
              <w:right w:val="nil"/>
            </w:tcBorders>
            <w:shd w:val="clear" w:color="auto" w:fill="auto"/>
            <w:noWrap/>
            <w:vAlign w:val="center"/>
            <w:hideMark/>
          </w:tcPr>
          <w:p w14:paraId="7199338C" w14:textId="77777777" w:rsidR="00452B8E" w:rsidRPr="00452B8E" w:rsidRDefault="00452B8E" w:rsidP="00452B8E">
            <w:pPr>
              <w:adjustRightInd w:val="0"/>
              <w:snapToGrid w:val="0"/>
              <w:spacing w:after="0" w:line="240" w:lineRule="auto"/>
              <w:rPr>
                <w:rFonts w:eastAsia="Times New Roman" w:cstheme="minorHAnsi"/>
              </w:rPr>
            </w:pPr>
          </w:p>
        </w:tc>
        <w:tc>
          <w:tcPr>
            <w:tcW w:w="1720" w:type="dxa"/>
            <w:tcBorders>
              <w:top w:val="nil"/>
              <w:left w:val="nil"/>
              <w:bottom w:val="nil"/>
              <w:right w:val="nil"/>
            </w:tcBorders>
            <w:shd w:val="clear" w:color="auto" w:fill="auto"/>
            <w:noWrap/>
            <w:vAlign w:val="center"/>
            <w:hideMark/>
          </w:tcPr>
          <w:p w14:paraId="1D5B8848" w14:textId="77777777" w:rsidR="00452B8E" w:rsidRPr="00452B8E" w:rsidRDefault="00452B8E" w:rsidP="00452B8E">
            <w:pPr>
              <w:adjustRightInd w:val="0"/>
              <w:snapToGrid w:val="0"/>
              <w:spacing w:after="0" w:line="240" w:lineRule="auto"/>
              <w:rPr>
                <w:rFonts w:eastAsia="Times New Roman" w:cstheme="minorHAnsi"/>
              </w:rPr>
            </w:pPr>
          </w:p>
        </w:tc>
        <w:tc>
          <w:tcPr>
            <w:tcW w:w="1300" w:type="dxa"/>
            <w:tcBorders>
              <w:top w:val="nil"/>
              <w:left w:val="nil"/>
              <w:bottom w:val="nil"/>
              <w:right w:val="nil"/>
            </w:tcBorders>
            <w:shd w:val="clear" w:color="auto" w:fill="auto"/>
            <w:noWrap/>
            <w:vAlign w:val="center"/>
            <w:hideMark/>
          </w:tcPr>
          <w:p w14:paraId="5B8806E6" w14:textId="77777777" w:rsidR="00452B8E" w:rsidRPr="00452B8E" w:rsidRDefault="00452B8E" w:rsidP="00452B8E">
            <w:pPr>
              <w:adjustRightInd w:val="0"/>
              <w:snapToGrid w:val="0"/>
              <w:spacing w:after="0" w:line="240" w:lineRule="auto"/>
              <w:rPr>
                <w:rFonts w:eastAsia="Times New Roman" w:cstheme="minorHAnsi"/>
              </w:rPr>
            </w:pPr>
          </w:p>
        </w:tc>
        <w:tc>
          <w:tcPr>
            <w:tcW w:w="1200" w:type="dxa"/>
            <w:tcBorders>
              <w:top w:val="nil"/>
              <w:left w:val="nil"/>
              <w:bottom w:val="nil"/>
              <w:right w:val="nil"/>
            </w:tcBorders>
            <w:shd w:val="clear" w:color="auto" w:fill="auto"/>
            <w:noWrap/>
            <w:vAlign w:val="center"/>
            <w:hideMark/>
          </w:tcPr>
          <w:p w14:paraId="0C7D901B"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480E1A86" w14:textId="77777777" w:rsidR="00452B8E" w:rsidRPr="00452B8E" w:rsidRDefault="00452B8E" w:rsidP="00452B8E">
            <w:pPr>
              <w:adjustRightInd w:val="0"/>
              <w:snapToGrid w:val="0"/>
              <w:spacing w:after="0" w:line="240" w:lineRule="auto"/>
              <w:rPr>
                <w:rFonts w:eastAsia="Times New Roman" w:cstheme="minorHAnsi"/>
              </w:rPr>
            </w:pPr>
          </w:p>
        </w:tc>
        <w:tc>
          <w:tcPr>
            <w:tcW w:w="1040" w:type="dxa"/>
            <w:tcBorders>
              <w:top w:val="nil"/>
              <w:left w:val="nil"/>
              <w:bottom w:val="nil"/>
              <w:right w:val="nil"/>
            </w:tcBorders>
            <w:shd w:val="clear" w:color="auto" w:fill="auto"/>
            <w:noWrap/>
            <w:vAlign w:val="center"/>
            <w:hideMark/>
          </w:tcPr>
          <w:p w14:paraId="601C61CA"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3BE07DCA"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shd w:val="clear" w:color="auto" w:fill="auto"/>
            <w:noWrap/>
            <w:vAlign w:val="center"/>
            <w:hideMark/>
          </w:tcPr>
          <w:p w14:paraId="2E468E71"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5CB36D8B" w14:textId="77777777" w:rsidTr="00DA45CC">
        <w:trPr>
          <w:trHeight w:val="300"/>
        </w:trPr>
        <w:tc>
          <w:tcPr>
            <w:tcW w:w="9860" w:type="dxa"/>
            <w:gridSpan w:val="8"/>
            <w:tcBorders>
              <w:top w:val="nil"/>
              <w:left w:val="nil"/>
              <w:bottom w:val="nil"/>
              <w:right w:val="nil"/>
            </w:tcBorders>
            <w:shd w:val="clear" w:color="auto" w:fill="auto"/>
            <w:noWrap/>
            <w:vAlign w:val="center"/>
            <w:hideMark/>
          </w:tcPr>
          <w:p w14:paraId="3E22EB8E" w14:textId="77777777" w:rsidR="00452B8E" w:rsidRPr="00452B8E" w:rsidRDefault="00452B8E" w:rsidP="00452B8E">
            <w:pPr>
              <w:widowControl w:val="0"/>
              <w:adjustRightInd w:val="0"/>
              <w:snapToGrid w:val="0"/>
              <w:spacing w:after="0" w:line="240" w:lineRule="auto"/>
              <w:rPr>
                <w:rFonts w:eastAsia="Times New Roman" w:cstheme="minorHAnsi"/>
                <w:color w:val="000000"/>
              </w:rPr>
            </w:pPr>
            <w:r w:rsidRPr="00452B8E">
              <w:rPr>
                <w:rFonts w:eastAsia="Times New Roman" w:cstheme="minorHAnsi"/>
                <w:color w:val="000000"/>
              </w:rPr>
              <w:t>* No fishing efforts were directed at albacore in the Convention area north of the equator in 2024.</w:t>
            </w:r>
          </w:p>
        </w:tc>
      </w:tr>
      <w:tr w:rsidR="00452B8E" w:rsidRPr="00452B8E" w14:paraId="09979F03" w14:textId="77777777" w:rsidTr="00DA45CC">
        <w:trPr>
          <w:trHeight w:val="300"/>
        </w:trPr>
        <w:tc>
          <w:tcPr>
            <w:tcW w:w="9860" w:type="dxa"/>
            <w:gridSpan w:val="8"/>
            <w:tcBorders>
              <w:top w:val="nil"/>
              <w:left w:val="nil"/>
              <w:bottom w:val="nil"/>
              <w:right w:val="nil"/>
            </w:tcBorders>
            <w:shd w:val="clear" w:color="auto" w:fill="auto"/>
            <w:noWrap/>
            <w:vAlign w:val="center"/>
            <w:hideMark/>
          </w:tcPr>
          <w:p w14:paraId="6A7E47DB" w14:textId="77777777" w:rsidR="00452B8E" w:rsidRPr="00452B8E" w:rsidRDefault="00452B8E" w:rsidP="00452B8E">
            <w:pPr>
              <w:widowControl w:val="0"/>
              <w:adjustRightInd w:val="0"/>
              <w:snapToGrid w:val="0"/>
              <w:spacing w:after="0" w:line="240" w:lineRule="auto"/>
              <w:rPr>
                <w:rFonts w:eastAsia="Times New Roman" w:cstheme="minorHAnsi"/>
                <w:color w:val="000000"/>
              </w:rPr>
            </w:pPr>
            <w:r w:rsidRPr="00452B8E">
              <w:rPr>
                <w:rFonts w:eastAsia="Times New Roman" w:cstheme="minorHAnsi"/>
                <w:color w:val="000000"/>
              </w:rPr>
              <w:t>* All albacore catches in 2024 were bycatches.</w:t>
            </w:r>
          </w:p>
        </w:tc>
      </w:tr>
    </w:tbl>
    <w:p w14:paraId="18BBF2A2" w14:textId="77777777" w:rsidR="00452B8E" w:rsidRPr="00452B8E" w:rsidRDefault="00452B8E" w:rsidP="00452B8E">
      <w:pPr>
        <w:widowControl w:val="0"/>
        <w:adjustRightInd w:val="0"/>
        <w:snapToGrid w:val="0"/>
        <w:spacing w:after="0" w:line="240" w:lineRule="auto"/>
        <w:rPr>
          <w:rFonts w:cstheme="minorHAnsi"/>
        </w:rPr>
      </w:pPr>
    </w:p>
    <w:p w14:paraId="08ACC289" w14:textId="459D4960" w:rsidR="00292D96" w:rsidRPr="00452B8E" w:rsidRDefault="00452B8E" w:rsidP="00452B8E">
      <w:pPr>
        <w:widowControl w:val="0"/>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Philippines</w:t>
      </w:r>
    </w:p>
    <w:p w14:paraId="7E71A8DA" w14:textId="77777777" w:rsidR="00452B8E" w:rsidRPr="00452B8E" w:rsidRDefault="00452B8E" w:rsidP="00452B8E">
      <w:pPr>
        <w:widowControl w:val="0"/>
        <w:adjustRightInd w:val="0"/>
        <w:snapToGrid w:val="0"/>
        <w:spacing w:after="0" w:line="240" w:lineRule="auto"/>
        <w:rPr>
          <w:rFonts w:cstheme="minorHAnsi"/>
          <w:lang w:eastAsia="ko-KR"/>
        </w:rPr>
      </w:pPr>
    </w:p>
    <w:p w14:paraId="42F4481B" w14:textId="77777777" w:rsidR="00452B8E" w:rsidRPr="00452B8E" w:rsidRDefault="00452B8E" w:rsidP="00452B8E">
      <w:pPr>
        <w:widowControl w:val="0"/>
        <w:adjustRightInd w:val="0"/>
        <w:snapToGrid w:val="0"/>
        <w:spacing w:after="0" w:line="240" w:lineRule="auto"/>
        <w:rPr>
          <w:rFonts w:eastAsia="Times New Roman" w:cstheme="minorHAnsi"/>
        </w:rPr>
      </w:pPr>
      <w:r w:rsidRPr="00452B8E">
        <w:rPr>
          <w:rFonts w:eastAsia="Times New Roman" w:cstheme="minorHAnsi"/>
          <w:b/>
          <w:bCs/>
        </w:rPr>
        <w:lastRenderedPageBreak/>
        <w:t>From:</w:t>
      </w:r>
      <w:r w:rsidRPr="00452B8E">
        <w:rPr>
          <w:rFonts w:eastAsia="Times New Roman" w:cstheme="minorHAnsi"/>
        </w:rPr>
        <w:t xml:space="preserve"> Isidro Tanangonan &lt;itanangonan@bfar.da.gov.ph&gt;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17, 2025 6:06 PM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Joeren Yleana &lt;jyleana@bfar.da.gov.ph&gt;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07F1DD5" w14:textId="77777777" w:rsidR="00452B8E" w:rsidRPr="00452B8E" w:rsidRDefault="00452B8E" w:rsidP="00452B8E">
      <w:pPr>
        <w:adjustRightInd w:val="0"/>
        <w:snapToGrid w:val="0"/>
        <w:spacing w:after="0" w:line="240" w:lineRule="auto"/>
        <w:rPr>
          <w:rFonts w:cstheme="minorHAnsi"/>
        </w:rPr>
      </w:pPr>
    </w:p>
    <w:p w14:paraId="17A84F0C" w14:textId="77777777" w:rsidR="00452B8E" w:rsidRPr="00452B8E" w:rsidRDefault="00452B8E" w:rsidP="00452B8E">
      <w:pPr>
        <w:adjustRightInd w:val="0"/>
        <w:snapToGrid w:val="0"/>
        <w:spacing w:after="0" w:line="240" w:lineRule="auto"/>
        <w:rPr>
          <w:rFonts w:cstheme="minorHAnsi"/>
        </w:rPr>
      </w:pPr>
      <w:r w:rsidRPr="00452B8E">
        <w:rPr>
          <w:rFonts w:cstheme="minorHAnsi"/>
        </w:rPr>
        <w:t>HI Dr. SK,</w:t>
      </w:r>
    </w:p>
    <w:p w14:paraId="2EED2A98" w14:textId="77777777" w:rsidR="00452B8E" w:rsidRPr="00452B8E" w:rsidRDefault="00452B8E" w:rsidP="00452B8E">
      <w:pPr>
        <w:adjustRightInd w:val="0"/>
        <w:snapToGrid w:val="0"/>
        <w:spacing w:after="0" w:line="240" w:lineRule="auto"/>
        <w:rPr>
          <w:rFonts w:cstheme="minorHAnsi"/>
        </w:rPr>
      </w:pPr>
    </w:p>
    <w:p w14:paraId="5B87DBA3" w14:textId="77777777" w:rsidR="00452B8E" w:rsidRPr="00452B8E" w:rsidRDefault="00452B8E" w:rsidP="00452B8E">
      <w:pPr>
        <w:adjustRightInd w:val="0"/>
        <w:snapToGrid w:val="0"/>
        <w:spacing w:after="0" w:line="240" w:lineRule="auto"/>
        <w:rPr>
          <w:rFonts w:cstheme="minorHAnsi"/>
        </w:rPr>
      </w:pPr>
      <w:r w:rsidRPr="00452B8E">
        <w:rPr>
          <w:rFonts w:cstheme="minorHAnsi"/>
        </w:rPr>
        <w:t>Please see attached files of the NC21 Templates for the Philippines. </w:t>
      </w:r>
    </w:p>
    <w:p w14:paraId="0601F4EE" w14:textId="77777777" w:rsidR="00452B8E" w:rsidRPr="00452B8E" w:rsidRDefault="00452B8E" w:rsidP="00452B8E">
      <w:pPr>
        <w:adjustRightInd w:val="0"/>
        <w:snapToGrid w:val="0"/>
        <w:spacing w:after="0" w:line="240" w:lineRule="auto"/>
        <w:rPr>
          <w:rFonts w:cstheme="minorHAnsi"/>
        </w:rPr>
      </w:pPr>
    </w:p>
    <w:p w14:paraId="141DF37B" w14:textId="77777777" w:rsidR="00452B8E" w:rsidRPr="00452B8E" w:rsidRDefault="00452B8E" w:rsidP="00452B8E">
      <w:pPr>
        <w:adjustRightInd w:val="0"/>
        <w:snapToGrid w:val="0"/>
        <w:spacing w:after="0" w:line="240" w:lineRule="auto"/>
        <w:rPr>
          <w:rFonts w:cstheme="minorHAnsi"/>
        </w:rPr>
      </w:pPr>
      <w:r w:rsidRPr="00452B8E">
        <w:rPr>
          <w:rFonts w:cstheme="minorHAnsi"/>
        </w:rPr>
        <w:t>Thank you.</w:t>
      </w:r>
    </w:p>
    <w:p w14:paraId="5C125ED1" w14:textId="77777777" w:rsidR="00452B8E" w:rsidRPr="00452B8E" w:rsidRDefault="00452B8E" w:rsidP="00452B8E">
      <w:pPr>
        <w:adjustRightInd w:val="0"/>
        <w:snapToGrid w:val="0"/>
        <w:spacing w:after="0" w:line="240" w:lineRule="auto"/>
        <w:rPr>
          <w:rFonts w:cstheme="minorHAnsi"/>
        </w:rPr>
      </w:pPr>
    </w:p>
    <w:p w14:paraId="47CC6D6A" w14:textId="77777777" w:rsidR="00452B8E" w:rsidRPr="00452B8E" w:rsidRDefault="00452B8E" w:rsidP="00452B8E">
      <w:pPr>
        <w:adjustRightInd w:val="0"/>
        <w:snapToGrid w:val="0"/>
        <w:spacing w:after="0" w:line="240" w:lineRule="auto"/>
        <w:rPr>
          <w:rFonts w:cstheme="minorHAnsi"/>
        </w:rPr>
      </w:pPr>
      <w:r w:rsidRPr="00452B8E">
        <w:rPr>
          <w:rFonts w:cstheme="minorHAnsi"/>
        </w:rPr>
        <w:t>Best regards, </w:t>
      </w:r>
    </w:p>
    <w:p w14:paraId="1B3EBBE5" w14:textId="77777777" w:rsidR="00452B8E" w:rsidRPr="00452B8E" w:rsidRDefault="00452B8E" w:rsidP="00452B8E">
      <w:pPr>
        <w:adjustRightInd w:val="0"/>
        <w:snapToGrid w:val="0"/>
        <w:spacing w:after="0" w:line="240" w:lineRule="auto"/>
        <w:rPr>
          <w:rFonts w:cstheme="minorHAnsi"/>
          <w:lang w:eastAsia="ko-KR"/>
        </w:rPr>
      </w:pPr>
    </w:p>
    <w:p w14:paraId="3549AA4C" w14:textId="1D4D31EA" w:rsidR="00452B8E" w:rsidRPr="00452B8E" w:rsidRDefault="00452B8E" w:rsidP="00452B8E">
      <w:pPr>
        <w:adjustRightInd w:val="0"/>
        <w:snapToGrid w:val="0"/>
        <w:spacing w:after="0" w:line="240" w:lineRule="auto"/>
        <w:rPr>
          <w:rFonts w:cstheme="minorHAnsi"/>
          <w:b/>
          <w:bCs/>
          <w:lang w:eastAsia="ko-KR"/>
        </w:rPr>
      </w:pPr>
      <w:r w:rsidRPr="00452B8E">
        <w:rPr>
          <w:rFonts w:cstheme="minorHAnsi"/>
          <w:b/>
          <w:bCs/>
          <w:highlight w:val="lightGray"/>
          <w:u w:val="single"/>
          <w:lang w:eastAsia="ko-KR"/>
        </w:rPr>
        <w:t>Chinese Taipei</w:t>
      </w:r>
    </w:p>
    <w:p w14:paraId="108C1EA0" w14:textId="77777777" w:rsidR="00452B8E" w:rsidRPr="00452B8E" w:rsidRDefault="00452B8E" w:rsidP="00452B8E">
      <w:pPr>
        <w:adjustRightInd w:val="0"/>
        <w:snapToGrid w:val="0"/>
        <w:spacing w:after="0" w:line="240" w:lineRule="auto"/>
        <w:rPr>
          <w:rFonts w:cstheme="minorHAnsi"/>
          <w:lang w:eastAsia="zh-TW"/>
        </w:rPr>
      </w:pPr>
    </w:p>
    <w:p w14:paraId="6A7F953F" w14:textId="77777777" w:rsidR="00452B8E" w:rsidRPr="00452B8E" w:rsidRDefault="00452B8E" w:rsidP="00452B8E">
      <w:pPr>
        <w:adjustRightInd w:val="0"/>
        <w:snapToGrid w:val="0"/>
        <w:spacing w:after="0" w:line="240" w:lineRule="auto"/>
        <w:rPr>
          <w:rFonts w:cstheme="minorHAnsi"/>
          <w:lang w:eastAsia="zh-CN"/>
        </w:rPr>
      </w:pPr>
      <w:r w:rsidRPr="00452B8E">
        <w:rPr>
          <w:rFonts w:cstheme="minorHAnsi"/>
          <w:b/>
          <w:bCs/>
        </w:rPr>
        <w:t>From:</w:t>
      </w:r>
      <w:r w:rsidRPr="00452B8E">
        <w:rPr>
          <w:rFonts w:cstheme="minorHAnsi"/>
        </w:rPr>
        <w:t xml:space="preserve"> </w:t>
      </w:r>
      <w:r w:rsidRPr="00452B8E">
        <w:rPr>
          <w:rFonts w:cstheme="minorHAnsi"/>
        </w:rPr>
        <w:t>呂紹葳</w:t>
      </w:r>
      <w:r w:rsidRPr="00452B8E">
        <w:rPr>
          <w:rFonts w:cstheme="minorHAnsi"/>
        </w:rPr>
        <w:t xml:space="preserve"> &lt;shaowei0220@ms1.fa.gov.tw&gt; </w:t>
      </w:r>
      <w:r w:rsidRPr="00452B8E">
        <w:rPr>
          <w:rFonts w:cstheme="minorHAnsi"/>
        </w:rPr>
        <w:br/>
      </w:r>
      <w:r w:rsidRPr="00452B8E">
        <w:rPr>
          <w:rFonts w:cstheme="minorHAnsi"/>
          <w:b/>
          <w:bCs/>
        </w:rPr>
        <w:t>Sent:</w:t>
      </w:r>
      <w:r w:rsidRPr="00452B8E">
        <w:rPr>
          <w:rFonts w:cstheme="minorHAnsi"/>
        </w:rPr>
        <w:t xml:space="preserve"> Friday, June 13, 2025 4:02 PM</w:t>
      </w:r>
      <w:r w:rsidRPr="00452B8E">
        <w:rPr>
          <w:rFonts w:cstheme="minorHAnsi"/>
        </w:rPr>
        <w:br/>
      </w:r>
      <w:r w:rsidRPr="00452B8E">
        <w:rPr>
          <w:rFonts w:cstheme="minorHAnsi"/>
          <w:b/>
          <w:bCs/>
        </w:rPr>
        <w:t>To:</w:t>
      </w:r>
      <w:r w:rsidRPr="00452B8E">
        <w:rPr>
          <w:rFonts w:cstheme="minorHAnsi"/>
        </w:rPr>
        <w:t xml:space="preserve"> SungKwon Soh &lt;SungKwon.Soh@wcpfc.int&gt;</w:t>
      </w:r>
      <w:r w:rsidRPr="00452B8E">
        <w:rPr>
          <w:rFonts w:cstheme="minorHAnsi"/>
        </w:rPr>
        <w:br/>
      </w:r>
      <w:r w:rsidRPr="00452B8E">
        <w:rPr>
          <w:rFonts w:cstheme="minorHAnsi"/>
          <w:b/>
          <w:bCs/>
        </w:rPr>
        <w:t>Cc:</w:t>
      </w:r>
      <w:r w:rsidRPr="00452B8E">
        <w:rPr>
          <w:rFonts w:cstheme="minorHAnsi"/>
        </w:rPr>
        <w:t xml:space="preserve"> </w:t>
      </w:r>
      <w:r w:rsidRPr="00452B8E">
        <w:rPr>
          <w:rFonts w:cstheme="minorHAnsi"/>
        </w:rPr>
        <w:t>吳明峯</w:t>
      </w:r>
      <w:r w:rsidRPr="00452B8E">
        <w:rPr>
          <w:rFonts w:cstheme="minorHAnsi"/>
        </w:rPr>
        <w:t xml:space="preserve"> &lt;mingfen@ms1.fa.gov.tw&gt;; </w:t>
      </w:r>
      <w:r w:rsidRPr="00452B8E">
        <w:rPr>
          <w:rFonts w:cstheme="minorHAnsi"/>
        </w:rPr>
        <w:t>周世欽</w:t>
      </w:r>
      <w:r w:rsidRPr="00452B8E">
        <w:rPr>
          <w:rFonts w:cstheme="minorHAnsi"/>
        </w:rPr>
        <w:t xml:space="preserve"> &lt;shihcin@ms1.fa.gov.tw&gt;; '</w:t>
      </w:r>
      <w:r w:rsidRPr="00452B8E">
        <w:rPr>
          <w:rFonts w:cstheme="minorHAnsi"/>
        </w:rPr>
        <w:t>陳玟</w:t>
      </w:r>
      <w:r w:rsidRPr="00452B8E">
        <w:rPr>
          <w:rFonts w:eastAsia="Noto Sans KR" w:cstheme="minorHAnsi"/>
        </w:rPr>
        <w:t>妤</w:t>
      </w:r>
      <w:r w:rsidRPr="00452B8E">
        <w:rPr>
          <w:rFonts w:cstheme="minorHAnsi"/>
        </w:rPr>
        <w:t>' &lt;chenwenyu@ms1.fa.gov.tw&gt;</w:t>
      </w:r>
      <w:r w:rsidRPr="00452B8E">
        <w:rPr>
          <w:rFonts w:cstheme="minorHAnsi"/>
        </w:rPr>
        <w:br/>
      </w:r>
      <w:r w:rsidRPr="00452B8E">
        <w:rPr>
          <w:rFonts w:cstheme="minorHAnsi"/>
          <w:b/>
          <w:bCs/>
        </w:rPr>
        <w:t>Subject:</w:t>
      </w:r>
      <w:r w:rsidRPr="00452B8E">
        <w:rPr>
          <w:rFonts w:cstheme="minorHAnsi"/>
        </w:rPr>
        <w:t xml:space="preserve"> RE: NC21: submission of catch/effort data for NPA, PBF and NPSWO</w:t>
      </w:r>
    </w:p>
    <w:p w14:paraId="3B8D89C6" w14:textId="77777777" w:rsidR="00452B8E" w:rsidRPr="00452B8E" w:rsidRDefault="00452B8E" w:rsidP="00452B8E">
      <w:pPr>
        <w:adjustRightInd w:val="0"/>
        <w:snapToGrid w:val="0"/>
        <w:spacing w:after="0" w:line="240" w:lineRule="auto"/>
        <w:rPr>
          <w:rFonts w:cstheme="minorHAnsi"/>
          <w14:ligatures w14:val="standardContextual"/>
        </w:rPr>
      </w:pPr>
    </w:p>
    <w:p w14:paraId="3FEB3C62"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r w:rsidRPr="00452B8E">
        <w:rPr>
          <w:rFonts w:asciiTheme="minorHAnsi" w:hAnsiTheme="minorHAnsi" w:cstheme="minorHAnsi"/>
          <w:sz w:val="22"/>
          <w:szCs w:val="22"/>
          <w:lang w:eastAsia="zh-TW"/>
        </w:rPr>
        <w:t>Dear SK,</w:t>
      </w:r>
    </w:p>
    <w:p w14:paraId="3E785212"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p>
    <w:p w14:paraId="28F1478B"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r w:rsidRPr="00452B8E">
        <w:rPr>
          <w:rFonts w:asciiTheme="minorHAnsi" w:hAnsiTheme="minorHAnsi" w:cstheme="minorHAnsi"/>
          <w:sz w:val="22"/>
          <w:szCs w:val="22"/>
          <w:lang w:eastAsia="zh-TW"/>
        </w:rPr>
        <w:t>Attached please find our annual PBF report, fishing effort fishing for north pacific albacore, and annual fishing effort for fisheries taking north pacific swordfish for 2025.</w:t>
      </w:r>
    </w:p>
    <w:p w14:paraId="4B527284"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p>
    <w:p w14:paraId="350015AF"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Best regards,</w:t>
      </w:r>
    </w:p>
    <w:p w14:paraId="5F4CAB58"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Shao-Wei</w:t>
      </w:r>
    </w:p>
    <w:p w14:paraId="1B5647D5" w14:textId="77777777" w:rsidR="00452B8E" w:rsidRPr="00452B8E" w:rsidRDefault="00452B8E" w:rsidP="00452B8E">
      <w:pPr>
        <w:adjustRightInd w:val="0"/>
        <w:snapToGrid w:val="0"/>
        <w:spacing w:after="0" w:line="240" w:lineRule="auto"/>
        <w:rPr>
          <w:rFonts w:cstheme="minorHAnsi"/>
          <w:lang w:eastAsia="zh-TW"/>
        </w:rPr>
      </w:pPr>
    </w:p>
    <w:p w14:paraId="580E6954"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Shao-Wei Lu </w:t>
      </w:r>
    </w:p>
    <w:p w14:paraId="3BEBA923"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Pacific Ocean Fisheries Management Section,</w:t>
      </w:r>
    </w:p>
    <w:p w14:paraId="5AC47396"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Distant Water Fisheries Division,</w:t>
      </w:r>
    </w:p>
    <w:p w14:paraId="3D933375"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Fisheries agency, Ministry of Agriculture</w:t>
      </w:r>
    </w:p>
    <w:p w14:paraId="5329F3E8"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 xml:space="preserve">E-mail: </w:t>
      </w:r>
      <w:hyperlink r:id="rId19" w:history="1">
        <w:r w:rsidRPr="00452B8E">
          <w:rPr>
            <w:rStyle w:val="Hyperlink"/>
            <w:rFonts w:cstheme="minorHAnsi"/>
            <w:lang w:eastAsia="zh-TW"/>
          </w:rPr>
          <w:t>shaowei0220@ms1.fa.gov.tw</w:t>
        </w:r>
      </w:hyperlink>
    </w:p>
    <w:p w14:paraId="20730D8E" w14:textId="77777777" w:rsidR="00452B8E" w:rsidRPr="00452B8E" w:rsidRDefault="00452B8E" w:rsidP="00452B8E">
      <w:pPr>
        <w:adjustRightInd w:val="0"/>
        <w:snapToGrid w:val="0"/>
        <w:spacing w:after="0" w:line="240" w:lineRule="auto"/>
        <w:rPr>
          <w:rFonts w:cstheme="minorHAnsi"/>
          <w:color w:val="1F497D"/>
          <w:lang w:eastAsia="zh-TW"/>
        </w:rPr>
      </w:pPr>
    </w:p>
    <w:p w14:paraId="0ED40E84" w14:textId="0833F0E2" w:rsidR="00452B8E" w:rsidRPr="00452B8E" w:rsidRDefault="00452B8E"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United States of America</w:t>
      </w:r>
    </w:p>
    <w:p w14:paraId="2411B918" w14:textId="77777777" w:rsidR="00452B8E" w:rsidRPr="00452B8E" w:rsidRDefault="00452B8E" w:rsidP="00452B8E">
      <w:pPr>
        <w:adjustRightInd w:val="0"/>
        <w:snapToGrid w:val="0"/>
        <w:spacing w:after="0" w:line="240" w:lineRule="auto"/>
        <w:rPr>
          <w:rFonts w:cstheme="minorHAnsi"/>
        </w:rPr>
      </w:pPr>
    </w:p>
    <w:p w14:paraId="56F68ED5" w14:textId="77777777" w:rsidR="00452B8E" w:rsidRPr="00452B8E" w:rsidRDefault="00452B8E"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Emily Reynolds via PIRO WCPFC &lt;emily.reynolds@noaa.gov&gt;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Wednesday, April 30, 2025 7:47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Rhea Moss-Christian &lt;Rhea.Moss-Christian@wcpfc.int&gt;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Jason Philibotte &lt;jason.philibotte@noaa.gov&gt;; Lara Manarangi-Trott &lt;Lara.Manarangi-Trott@wcpfc.int&gt;; SungKwon Soh &lt;SungKwon.Soh@wcpfc.int&gt;; Eidre Sharp &lt;Eidre.Sharp@wcpfc.int&gt;; Rachel Ryan &lt;ryanrl@state.gov&gt;; Hilary Ayrton &lt;Hilary.Ayrton@wcpfc.int&gt;; Joseph Jack &lt;Joseph.Jack@wcpfc.int&gt;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REVISED: 2025 U.S. reporting requirement for WCPFC CMM 2019-03</w:t>
      </w:r>
    </w:p>
    <w:p w14:paraId="4BD2554C" w14:textId="77777777" w:rsidR="00452B8E" w:rsidRPr="00452B8E" w:rsidRDefault="00452B8E" w:rsidP="00452B8E">
      <w:pPr>
        <w:adjustRightInd w:val="0"/>
        <w:snapToGrid w:val="0"/>
        <w:spacing w:after="0" w:line="240" w:lineRule="auto"/>
        <w:rPr>
          <w:rFonts w:cstheme="minorHAnsi"/>
        </w:rPr>
      </w:pPr>
    </w:p>
    <w:p w14:paraId="5F1F2F3B" w14:textId="77777777" w:rsidR="00452B8E" w:rsidRPr="00452B8E" w:rsidRDefault="00452B8E" w:rsidP="00452B8E">
      <w:pPr>
        <w:adjustRightInd w:val="0"/>
        <w:snapToGrid w:val="0"/>
        <w:spacing w:after="0" w:line="240" w:lineRule="auto"/>
        <w:rPr>
          <w:rFonts w:cstheme="minorHAnsi"/>
        </w:rPr>
      </w:pPr>
      <w:r w:rsidRPr="00452B8E">
        <w:rPr>
          <w:rFonts w:cstheme="minorHAnsi"/>
        </w:rPr>
        <w:lastRenderedPageBreak/>
        <w:t>Dear ED Moss-Christian,</w:t>
      </w:r>
    </w:p>
    <w:p w14:paraId="4A63D67B" w14:textId="77777777" w:rsidR="00452B8E" w:rsidRPr="00452B8E" w:rsidRDefault="00452B8E" w:rsidP="00452B8E">
      <w:pPr>
        <w:adjustRightInd w:val="0"/>
        <w:snapToGrid w:val="0"/>
        <w:spacing w:after="0" w:line="240" w:lineRule="auto"/>
        <w:rPr>
          <w:rFonts w:cstheme="minorHAnsi"/>
        </w:rPr>
      </w:pPr>
    </w:p>
    <w:p w14:paraId="732803AC" w14:textId="77777777" w:rsidR="00452B8E" w:rsidRPr="00452B8E" w:rsidRDefault="00452B8E" w:rsidP="00452B8E">
      <w:pPr>
        <w:adjustRightInd w:val="0"/>
        <w:snapToGrid w:val="0"/>
        <w:spacing w:after="0" w:line="240" w:lineRule="auto"/>
        <w:rPr>
          <w:rFonts w:cstheme="minorHAnsi"/>
        </w:rPr>
      </w:pPr>
      <w:r w:rsidRPr="00452B8E">
        <w:rPr>
          <w:rFonts w:cstheme="minorHAnsi"/>
        </w:rPr>
        <w:t>Please accept the attached revised letter from Jason Philibotte for the annual U.S. reporting under WCPFC CMM 2019-03 for North Pacific albacore. We note that we had revised data to incorporate into the attached letter.</w:t>
      </w:r>
    </w:p>
    <w:p w14:paraId="6121D944" w14:textId="77777777" w:rsidR="00452B8E" w:rsidRPr="00452B8E" w:rsidRDefault="00452B8E" w:rsidP="00452B8E">
      <w:pPr>
        <w:adjustRightInd w:val="0"/>
        <w:snapToGrid w:val="0"/>
        <w:spacing w:after="0" w:line="240" w:lineRule="auto"/>
        <w:rPr>
          <w:rFonts w:cstheme="minorHAnsi"/>
        </w:rPr>
      </w:pPr>
    </w:p>
    <w:p w14:paraId="6A98E23D" w14:textId="77777777" w:rsidR="00452B8E" w:rsidRPr="00452B8E" w:rsidRDefault="00452B8E" w:rsidP="00452B8E">
      <w:pPr>
        <w:adjustRightInd w:val="0"/>
        <w:snapToGrid w:val="0"/>
        <w:spacing w:after="0" w:line="240" w:lineRule="auto"/>
        <w:rPr>
          <w:rFonts w:cstheme="minorHAnsi"/>
        </w:rPr>
      </w:pPr>
      <w:r w:rsidRPr="00452B8E">
        <w:rPr>
          <w:rFonts w:cstheme="minorHAnsi"/>
        </w:rPr>
        <w:t>Specifically, the two numbers adjusted are in Table 1: the Pacific-wide U.S. sport catch for 2024 and the 2024 total. </w:t>
      </w:r>
    </w:p>
    <w:p w14:paraId="062C2484" w14:textId="77777777" w:rsidR="00452B8E" w:rsidRPr="00452B8E" w:rsidRDefault="00452B8E" w:rsidP="00452B8E">
      <w:pPr>
        <w:adjustRightInd w:val="0"/>
        <w:snapToGrid w:val="0"/>
        <w:spacing w:after="0" w:line="240" w:lineRule="auto"/>
        <w:rPr>
          <w:rFonts w:cstheme="minorHAnsi"/>
        </w:rPr>
      </w:pPr>
    </w:p>
    <w:p w14:paraId="66819413" w14:textId="77777777" w:rsidR="00452B8E" w:rsidRPr="00452B8E" w:rsidRDefault="00452B8E" w:rsidP="00452B8E">
      <w:pPr>
        <w:adjustRightInd w:val="0"/>
        <w:snapToGrid w:val="0"/>
        <w:spacing w:after="0" w:line="240" w:lineRule="auto"/>
        <w:rPr>
          <w:rFonts w:cstheme="minorHAnsi"/>
        </w:rPr>
      </w:pPr>
      <w:r w:rsidRPr="00452B8E">
        <w:rPr>
          <w:rFonts w:cstheme="minorHAnsi"/>
        </w:rPr>
        <w:t>Thanks and kind regards,</w:t>
      </w:r>
    </w:p>
    <w:p w14:paraId="141A789E" w14:textId="77777777" w:rsidR="00452B8E" w:rsidRPr="00452B8E" w:rsidRDefault="00452B8E" w:rsidP="00452B8E">
      <w:pPr>
        <w:adjustRightInd w:val="0"/>
        <w:snapToGrid w:val="0"/>
        <w:spacing w:after="0" w:line="240" w:lineRule="auto"/>
        <w:rPr>
          <w:rFonts w:cstheme="minorHAnsi"/>
        </w:rPr>
      </w:pPr>
      <w:r w:rsidRPr="00452B8E">
        <w:rPr>
          <w:rFonts w:cstheme="minorHAnsi"/>
        </w:rPr>
        <w:t>Emily</w:t>
      </w:r>
    </w:p>
    <w:p w14:paraId="56920576" w14:textId="77777777" w:rsidR="00452B8E" w:rsidRPr="00452B8E" w:rsidRDefault="00452B8E" w:rsidP="00452B8E">
      <w:pPr>
        <w:adjustRightInd w:val="0"/>
        <w:snapToGrid w:val="0"/>
        <w:spacing w:after="0" w:line="240" w:lineRule="auto"/>
        <w:rPr>
          <w:rFonts w:cstheme="minorHAnsi"/>
        </w:rPr>
      </w:pPr>
    </w:p>
    <w:p w14:paraId="3AE86552" w14:textId="77777777" w:rsidR="00452B8E" w:rsidRPr="00452B8E" w:rsidRDefault="00452B8E" w:rsidP="00452B8E">
      <w:pPr>
        <w:adjustRightInd w:val="0"/>
        <w:snapToGrid w:val="0"/>
        <w:spacing w:after="0" w:line="240" w:lineRule="auto"/>
        <w:rPr>
          <w:rFonts w:cstheme="minorHAnsi"/>
        </w:rPr>
      </w:pPr>
      <w:r w:rsidRPr="00452B8E">
        <w:rPr>
          <w:rFonts w:cstheme="minorHAnsi"/>
        </w:rPr>
        <w:t>On Wed, Apr 23, 2025 at 12:42 PM Emily Reynolds via PIRO WCPFC &lt;</w:t>
      </w:r>
      <w:hyperlink r:id="rId20" w:history="1">
        <w:r w:rsidRPr="00452B8E">
          <w:rPr>
            <w:rStyle w:val="Hyperlink"/>
            <w:rFonts w:cstheme="minorHAnsi"/>
          </w:rPr>
          <w:t>emily.reynolds@noaa.gov</w:t>
        </w:r>
      </w:hyperlink>
      <w:r w:rsidRPr="00452B8E">
        <w:rPr>
          <w:rFonts w:cstheme="minorHAnsi"/>
        </w:rPr>
        <w:t>&gt; wrote:</w:t>
      </w:r>
    </w:p>
    <w:p w14:paraId="0083D262" w14:textId="77777777" w:rsidR="00452B8E" w:rsidRPr="00452B8E" w:rsidRDefault="00452B8E" w:rsidP="00452B8E">
      <w:pPr>
        <w:adjustRightInd w:val="0"/>
        <w:snapToGrid w:val="0"/>
        <w:spacing w:after="0" w:line="240" w:lineRule="auto"/>
        <w:rPr>
          <w:rFonts w:cstheme="minorHAnsi"/>
        </w:rPr>
      </w:pPr>
      <w:r w:rsidRPr="00452B8E">
        <w:rPr>
          <w:rFonts w:cstheme="minorHAnsi"/>
        </w:rPr>
        <w:t>Dear ED Moss-Christian,</w:t>
      </w:r>
    </w:p>
    <w:p w14:paraId="5C2ABA0A" w14:textId="77777777" w:rsidR="00452B8E" w:rsidRPr="00452B8E" w:rsidRDefault="00452B8E" w:rsidP="00452B8E">
      <w:pPr>
        <w:adjustRightInd w:val="0"/>
        <w:snapToGrid w:val="0"/>
        <w:spacing w:after="0" w:line="240" w:lineRule="auto"/>
        <w:rPr>
          <w:rFonts w:cstheme="minorHAnsi"/>
        </w:rPr>
      </w:pPr>
    </w:p>
    <w:p w14:paraId="6E2FF390" w14:textId="77777777" w:rsidR="00452B8E" w:rsidRPr="00452B8E" w:rsidRDefault="00452B8E" w:rsidP="00452B8E">
      <w:pPr>
        <w:adjustRightInd w:val="0"/>
        <w:snapToGrid w:val="0"/>
        <w:spacing w:after="0" w:line="240" w:lineRule="auto"/>
        <w:rPr>
          <w:rFonts w:cstheme="minorHAnsi"/>
        </w:rPr>
      </w:pPr>
      <w:r w:rsidRPr="00452B8E">
        <w:rPr>
          <w:rFonts w:cstheme="minorHAnsi"/>
        </w:rPr>
        <w:t>Please see the attached letter from Jason Philibotte with the annual U.S. reporting under WCPFC CMM 2019-03 for North Pacific albacore. </w:t>
      </w:r>
    </w:p>
    <w:p w14:paraId="409FD020" w14:textId="77777777" w:rsidR="00452B8E" w:rsidRPr="00452B8E" w:rsidRDefault="00452B8E" w:rsidP="00452B8E">
      <w:pPr>
        <w:adjustRightInd w:val="0"/>
        <w:snapToGrid w:val="0"/>
        <w:spacing w:after="0" w:line="240" w:lineRule="auto"/>
        <w:rPr>
          <w:rFonts w:cstheme="minorHAnsi"/>
        </w:rPr>
      </w:pPr>
    </w:p>
    <w:p w14:paraId="4E003C5B" w14:textId="77777777" w:rsidR="00452B8E" w:rsidRPr="00452B8E" w:rsidRDefault="00452B8E" w:rsidP="00452B8E">
      <w:pPr>
        <w:adjustRightInd w:val="0"/>
        <w:snapToGrid w:val="0"/>
        <w:spacing w:after="0" w:line="240" w:lineRule="auto"/>
        <w:rPr>
          <w:rFonts w:cstheme="minorHAnsi"/>
        </w:rPr>
      </w:pPr>
      <w:r w:rsidRPr="00452B8E">
        <w:rPr>
          <w:rFonts w:cstheme="minorHAnsi"/>
        </w:rPr>
        <w:t>Thanks and kind regards,</w:t>
      </w:r>
    </w:p>
    <w:p w14:paraId="7A185C00" w14:textId="77777777" w:rsidR="00452B8E" w:rsidRPr="00452B8E" w:rsidRDefault="00452B8E" w:rsidP="00452B8E">
      <w:pPr>
        <w:adjustRightInd w:val="0"/>
        <w:snapToGrid w:val="0"/>
        <w:spacing w:after="0" w:line="240" w:lineRule="auto"/>
        <w:rPr>
          <w:rFonts w:cstheme="minorHAnsi"/>
        </w:rPr>
      </w:pPr>
      <w:r w:rsidRPr="00452B8E">
        <w:rPr>
          <w:rFonts w:cstheme="minorHAnsi"/>
        </w:rPr>
        <w:t>Emily</w:t>
      </w:r>
    </w:p>
    <w:p w14:paraId="58331BAB"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b/>
          <w:bCs/>
          <w:color w:val="666666"/>
          <w:sz w:val="22"/>
          <w:szCs w:val="22"/>
        </w:rPr>
        <w:t>Emily Reynolds</w:t>
      </w:r>
    </w:p>
    <w:p w14:paraId="3BB94D7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i/>
          <w:iCs/>
          <w:color w:val="666666"/>
          <w:sz w:val="22"/>
          <w:szCs w:val="22"/>
        </w:rPr>
        <w:t>International Fisheries Division, Pacific Islands Regional Office</w:t>
      </w:r>
    </w:p>
    <w:p w14:paraId="4EDD4F47"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666666"/>
          <w:sz w:val="22"/>
          <w:szCs w:val="22"/>
        </w:rPr>
        <w:t>NOAA Fisheries | U.S. Department of Commerce</w:t>
      </w:r>
    </w:p>
    <w:p w14:paraId="1B374577"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666666"/>
          <w:sz w:val="22"/>
          <w:szCs w:val="22"/>
        </w:rPr>
        <w:t>Office: (808) 725-5039</w:t>
      </w:r>
    </w:p>
    <w:p w14:paraId="2B161F6A" w14:textId="3270A492" w:rsidR="00452B8E" w:rsidRPr="00452B8E" w:rsidRDefault="00452B8E" w:rsidP="00452B8E">
      <w:pPr>
        <w:adjustRightInd w:val="0"/>
        <w:snapToGrid w:val="0"/>
        <w:spacing w:after="0" w:line="240" w:lineRule="auto"/>
        <w:rPr>
          <w:rFonts w:cstheme="minorHAnsi"/>
          <w:color w:val="666666"/>
        </w:rPr>
      </w:pPr>
      <w:hyperlink r:id="rId21" w:tgtFrame="_blank" w:history="1">
        <w:r w:rsidRPr="00452B8E">
          <w:rPr>
            <w:rStyle w:val="Hyperlink"/>
            <w:rFonts w:cstheme="minorHAnsi"/>
            <w:color w:val="1155CC"/>
          </w:rPr>
          <w:t>www.fisheries.noaa.gov</w:t>
        </w:r>
      </w:hyperlink>
      <w:r w:rsidRPr="00452B8E">
        <w:rPr>
          <w:rFonts w:cstheme="minorHAnsi"/>
          <w:color w:val="666666"/>
        </w:rPr>
        <w:t> </w:t>
      </w:r>
    </w:p>
    <w:p w14:paraId="36F4B321" w14:textId="77777777" w:rsidR="00452B8E" w:rsidRPr="00452B8E" w:rsidRDefault="00452B8E" w:rsidP="00452B8E">
      <w:pPr>
        <w:adjustRightInd w:val="0"/>
        <w:snapToGrid w:val="0"/>
        <w:spacing w:after="0" w:line="240" w:lineRule="auto"/>
        <w:rPr>
          <w:rFonts w:cstheme="minorHAnsi"/>
          <w:color w:val="666666"/>
        </w:rPr>
      </w:pPr>
    </w:p>
    <w:p w14:paraId="4CDB1810" w14:textId="77777777" w:rsidR="00452B8E" w:rsidRDefault="00452B8E" w:rsidP="00452B8E">
      <w:pPr>
        <w:pStyle w:val="Heading1"/>
        <w:adjustRightInd w:val="0"/>
        <w:snapToGrid w:val="0"/>
        <w:spacing w:before="0" w:line="240" w:lineRule="auto"/>
        <w:rPr>
          <w:rFonts w:asciiTheme="minorHAnsi" w:hAnsiTheme="minorHAnsi" w:cstheme="minorHAnsi"/>
          <w:sz w:val="22"/>
          <w:szCs w:val="22"/>
        </w:rPr>
      </w:pPr>
      <w:r w:rsidRPr="00452B8E">
        <w:rPr>
          <w:rFonts w:asciiTheme="minorHAnsi" w:hAnsiTheme="minorHAnsi" w:cstheme="minorHAnsi"/>
          <w:sz w:val="22"/>
          <w:szCs w:val="22"/>
        </w:rPr>
        <w:t>Attachment</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1.</w:t>
      </w:r>
      <w:r w:rsidRPr="00452B8E">
        <w:rPr>
          <w:rFonts w:asciiTheme="minorHAnsi" w:hAnsiTheme="minorHAnsi" w:cstheme="minorHAnsi"/>
          <w:spacing w:val="80"/>
          <w:sz w:val="22"/>
          <w:szCs w:val="22"/>
        </w:rPr>
        <w:t xml:space="preserve"> </w:t>
      </w:r>
      <w:r w:rsidRPr="00452B8E">
        <w:rPr>
          <w:rFonts w:asciiTheme="minorHAnsi" w:hAnsiTheme="minorHAnsi" w:cstheme="minorHAnsi"/>
          <w:sz w:val="22"/>
          <w:szCs w:val="22"/>
        </w:rPr>
        <w:t>United</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States</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reporting</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under</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WCPFC</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Conservation</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and</w:t>
      </w:r>
      <w:r w:rsidRPr="00452B8E">
        <w:rPr>
          <w:rFonts w:asciiTheme="minorHAnsi" w:hAnsiTheme="minorHAnsi" w:cstheme="minorHAnsi"/>
          <w:spacing w:val="-5"/>
          <w:sz w:val="22"/>
          <w:szCs w:val="22"/>
        </w:rPr>
        <w:t xml:space="preserve"> </w:t>
      </w:r>
      <w:r w:rsidRPr="00452B8E">
        <w:rPr>
          <w:rFonts w:asciiTheme="minorHAnsi" w:hAnsiTheme="minorHAnsi" w:cstheme="minorHAnsi"/>
          <w:sz w:val="22"/>
          <w:szCs w:val="22"/>
        </w:rPr>
        <w:t>Management Measures 2019-03; reported April 2025.</w:t>
      </w:r>
    </w:p>
    <w:p w14:paraId="7B1BF1AE" w14:textId="77777777" w:rsidR="00452B8E" w:rsidRPr="00452B8E" w:rsidRDefault="00452B8E" w:rsidP="00452B8E">
      <w:pPr>
        <w:adjustRightInd w:val="0"/>
        <w:snapToGrid w:val="0"/>
        <w:spacing w:after="0" w:line="240" w:lineRule="auto"/>
      </w:pPr>
    </w:p>
    <w:p w14:paraId="0C37001F" w14:textId="77777777" w:rsidR="00452B8E" w:rsidRPr="00452B8E" w:rsidRDefault="00452B8E" w:rsidP="00452B8E">
      <w:pPr>
        <w:adjustRightInd w:val="0"/>
        <w:snapToGrid w:val="0"/>
        <w:spacing w:after="0" w:line="240" w:lineRule="auto"/>
        <w:ind w:left="1260" w:right="693" w:hanging="901"/>
        <w:rPr>
          <w:rFonts w:cstheme="minorHAnsi"/>
          <w:b/>
        </w:rPr>
      </w:pPr>
      <w:r w:rsidRPr="00452B8E">
        <w:rPr>
          <w:rFonts w:cstheme="minorHAnsi"/>
          <w:b/>
        </w:rPr>
        <w:t>Table</w:t>
      </w:r>
      <w:r w:rsidRPr="00452B8E">
        <w:rPr>
          <w:rFonts w:cstheme="minorHAnsi"/>
          <w:b/>
          <w:spacing w:val="-2"/>
        </w:rPr>
        <w:t xml:space="preserve"> </w:t>
      </w:r>
      <w:r w:rsidRPr="00452B8E">
        <w:rPr>
          <w:rFonts w:cstheme="minorHAnsi"/>
          <w:b/>
        </w:rPr>
        <w:t>1.</w:t>
      </w:r>
      <w:r w:rsidRPr="00452B8E">
        <w:rPr>
          <w:rFonts w:cstheme="minorHAnsi"/>
          <w:b/>
          <w:spacing w:val="80"/>
        </w:rPr>
        <w:t xml:space="preserve"> </w:t>
      </w:r>
      <w:r w:rsidRPr="00452B8E">
        <w:rPr>
          <w:rFonts w:cstheme="minorHAnsi"/>
          <w:b/>
        </w:rPr>
        <w:t>Estimated</w:t>
      </w:r>
      <w:r w:rsidRPr="00452B8E">
        <w:rPr>
          <w:rFonts w:cstheme="minorHAnsi"/>
          <w:b/>
          <w:spacing w:val="-1"/>
        </w:rPr>
        <w:t xml:space="preserve"> </w:t>
      </w:r>
      <w:r w:rsidRPr="00452B8E">
        <w:rPr>
          <w:rFonts w:cstheme="minorHAnsi"/>
          <w:b/>
        </w:rPr>
        <w:t>catches</w:t>
      </w:r>
      <w:r w:rsidRPr="00452B8E">
        <w:rPr>
          <w:rFonts w:cstheme="minorHAnsi"/>
          <w:b/>
          <w:spacing w:val="-3"/>
        </w:rPr>
        <w:t xml:space="preserve"> </w:t>
      </w:r>
      <w:r w:rsidRPr="00452B8E">
        <w:rPr>
          <w:rFonts w:cstheme="minorHAnsi"/>
          <w:b/>
        </w:rPr>
        <w:t>of</w:t>
      </w:r>
      <w:r w:rsidRPr="00452B8E">
        <w:rPr>
          <w:rFonts w:cstheme="minorHAnsi"/>
          <w:b/>
          <w:spacing w:val="-3"/>
        </w:rPr>
        <w:t xml:space="preserve"> </w:t>
      </w:r>
      <w:r w:rsidRPr="00452B8E">
        <w:rPr>
          <w:rFonts w:cstheme="minorHAnsi"/>
          <w:b/>
        </w:rPr>
        <w:t>albacore</w:t>
      </w:r>
      <w:r w:rsidRPr="00452B8E">
        <w:rPr>
          <w:rFonts w:cstheme="minorHAnsi"/>
          <w:b/>
          <w:spacing w:val="-3"/>
        </w:rPr>
        <w:t xml:space="preserve"> </w:t>
      </w:r>
      <w:r w:rsidRPr="00452B8E">
        <w:rPr>
          <w:rFonts w:cstheme="minorHAnsi"/>
          <w:b/>
        </w:rPr>
        <w:t>(metric</w:t>
      </w:r>
      <w:r w:rsidRPr="00452B8E">
        <w:rPr>
          <w:rFonts w:cstheme="minorHAnsi"/>
          <w:b/>
          <w:spacing w:val="-2"/>
        </w:rPr>
        <w:t xml:space="preserve"> </w:t>
      </w:r>
      <w:r w:rsidRPr="00452B8E">
        <w:rPr>
          <w:rFonts w:cstheme="minorHAnsi"/>
          <w:b/>
        </w:rPr>
        <w:t>tons)</w:t>
      </w:r>
      <w:r w:rsidRPr="00452B8E">
        <w:rPr>
          <w:rFonts w:cstheme="minorHAnsi"/>
          <w:b/>
          <w:spacing w:val="-3"/>
        </w:rPr>
        <w:t xml:space="preserve"> </w:t>
      </w:r>
      <w:r w:rsidRPr="00452B8E">
        <w:rPr>
          <w:rFonts w:cstheme="minorHAnsi"/>
          <w:b/>
        </w:rPr>
        <w:t>by</w:t>
      </w:r>
      <w:r w:rsidRPr="00452B8E">
        <w:rPr>
          <w:rFonts w:cstheme="minorHAnsi"/>
          <w:b/>
          <w:spacing w:val="-2"/>
        </w:rPr>
        <w:t xml:space="preserve"> </w:t>
      </w:r>
      <w:r w:rsidRPr="00452B8E">
        <w:rPr>
          <w:rFonts w:cstheme="minorHAnsi"/>
          <w:b/>
        </w:rPr>
        <w:t>U.S.</w:t>
      </w:r>
      <w:r w:rsidRPr="00452B8E">
        <w:rPr>
          <w:rFonts w:cstheme="minorHAnsi"/>
          <w:b/>
          <w:spacing w:val="-3"/>
        </w:rPr>
        <w:t xml:space="preserve"> </w:t>
      </w:r>
      <w:r w:rsidRPr="00452B8E">
        <w:rPr>
          <w:rFonts w:cstheme="minorHAnsi"/>
          <w:b/>
        </w:rPr>
        <w:t>vessels</w:t>
      </w:r>
      <w:r w:rsidRPr="00452B8E">
        <w:rPr>
          <w:rFonts w:cstheme="minorHAnsi"/>
          <w:b/>
          <w:spacing w:val="-3"/>
        </w:rPr>
        <w:t xml:space="preserve"> </w:t>
      </w:r>
      <w:r w:rsidRPr="00452B8E">
        <w:rPr>
          <w:rFonts w:cstheme="minorHAnsi"/>
          <w:b/>
        </w:rPr>
        <w:t>north</w:t>
      </w:r>
      <w:r w:rsidRPr="00452B8E">
        <w:rPr>
          <w:rFonts w:cstheme="minorHAnsi"/>
          <w:b/>
          <w:spacing w:val="-3"/>
        </w:rPr>
        <w:t xml:space="preserve"> </w:t>
      </w:r>
      <w:r w:rsidRPr="00452B8E">
        <w:rPr>
          <w:rFonts w:cstheme="minorHAnsi"/>
          <w:b/>
        </w:rPr>
        <w:t>of</w:t>
      </w:r>
      <w:r w:rsidRPr="00452B8E">
        <w:rPr>
          <w:rFonts w:cstheme="minorHAnsi"/>
          <w:b/>
          <w:spacing w:val="-3"/>
        </w:rPr>
        <w:t xml:space="preserve"> </w:t>
      </w:r>
      <w:r w:rsidRPr="00452B8E">
        <w:rPr>
          <w:rFonts w:cstheme="minorHAnsi"/>
          <w:b/>
        </w:rPr>
        <w:t>the</w:t>
      </w:r>
      <w:r w:rsidRPr="00452B8E">
        <w:rPr>
          <w:rFonts w:cstheme="minorHAnsi"/>
          <w:b/>
          <w:spacing w:val="-3"/>
        </w:rPr>
        <w:t xml:space="preserve"> </w:t>
      </w:r>
      <w:r w:rsidRPr="00452B8E">
        <w:rPr>
          <w:rFonts w:cstheme="minorHAnsi"/>
          <w:b/>
        </w:rPr>
        <w:t>equator</w:t>
      </w:r>
      <w:r w:rsidRPr="00452B8E">
        <w:rPr>
          <w:rFonts w:cstheme="minorHAnsi"/>
          <w:b/>
          <w:spacing w:val="-3"/>
        </w:rPr>
        <w:t xml:space="preserve"> </w:t>
      </w:r>
      <w:r w:rsidRPr="00452B8E">
        <w:rPr>
          <w:rFonts w:cstheme="minorHAnsi"/>
          <w:b/>
        </w:rPr>
        <w:t>in</w:t>
      </w:r>
      <w:r w:rsidRPr="00452B8E">
        <w:rPr>
          <w:rFonts w:cstheme="minorHAnsi"/>
          <w:b/>
          <w:spacing w:val="-2"/>
        </w:rPr>
        <w:t xml:space="preserve"> </w:t>
      </w:r>
      <w:r w:rsidRPr="00452B8E">
        <w:rPr>
          <w:rFonts w:cstheme="minorHAnsi"/>
          <w:b/>
        </w:rPr>
        <w:t>the Pacific Ocean, by gear type, 2020-2024 (provisional).</w:t>
      </w: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1934"/>
        <w:gridCol w:w="883"/>
        <w:gridCol w:w="847"/>
        <w:gridCol w:w="863"/>
        <w:gridCol w:w="866"/>
        <w:gridCol w:w="862"/>
      </w:tblGrid>
      <w:tr w:rsidR="00452B8E" w:rsidRPr="00452B8E" w14:paraId="10A1DB9C" w14:textId="77777777" w:rsidTr="00DA45CC">
        <w:trPr>
          <w:trHeight w:val="256"/>
        </w:trPr>
        <w:tc>
          <w:tcPr>
            <w:tcW w:w="1061" w:type="dxa"/>
          </w:tcPr>
          <w:p w14:paraId="350C64B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4"/>
              </w:rPr>
              <w:t>Area</w:t>
            </w:r>
          </w:p>
        </w:tc>
        <w:tc>
          <w:tcPr>
            <w:tcW w:w="1934" w:type="dxa"/>
          </w:tcPr>
          <w:p w14:paraId="378107A4"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 xml:space="preserve">Gear </w:t>
            </w:r>
            <w:r w:rsidRPr="00452B8E">
              <w:rPr>
                <w:rFonts w:asciiTheme="minorHAnsi" w:hAnsiTheme="minorHAnsi" w:cstheme="minorHAnsi"/>
                <w:spacing w:val="-4"/>
              </w:rPr>
              <w:t>type</w:t>
            </w:r>
          </w:p>
        </w:tc>
        <w:tc>
          <w:tcPr>
            <w:tcW w:w="883" w:type="dxa"/>
          </w:tcPr>
          <w:p w14:paraId="6C0EF0C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4"/>
              </w:rPr>
              <w:t>2020</w:t>
            </w:r>
          </w:p>
        </w:tc>
        <w:tc>
          <w:tcPr>
            <w:tcW w:w="847" w:type="dxa"/>
          </w:tcPr>
          <w:p w14:paraId="1437BFBD"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4"/>
              </w:rPr>
              <w:t>2021</w:t>
            </w:r>
          </w:p>
        </w:tc>
        <w:tc>
          <w:tcPr>
            <w:tcW w:w="863" w:type="dxa"/>
          </w:tcPr>
          <w:p w14:paraId="39C3670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2022</w:t>
            </w:r>
          </w:p>
        </w:tc>
        <w:tc>
          <w:tcPr>
            <w:tcW w:w="866" w:type="dxa"/>
          </w:tcPr>
          <w:p w14:paraId="1854B903"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2023</w:t>
            </w:r>
          </w:p>
        </w:tc>
        <w:tc>
          <w:tcPr>
            <w:tcW w:w="862" w:type="dxa"/>
          </w:tcPr>
          <w:p w14:paraId="054A5B6B"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2024</w:t>
            </w:r>
          </w:p>
        </w:tc>
      </w:tr>
      <w:tr w:rsidR="00452B8E" w:rsidRPr="00452B8E" w14:paraId="070E8988" w14:textId="77777777" w:rsidTr="00DA45CC">
        <w:trPr>
          <w:trHeight w:val="257"/>
        </w:trPr>
        <w:tc>
          <w:tcPr>
            <w:tcW w:w="1061" w:type="dxa"/>
            <w:vMerge w:val="restart"/>
          </w:tcPr>
          <w:p w14:paraId="2C72AAF1"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4"/>
              </w:rPr>
              <w:t>WCPO</w:t>
            </w:r>
          </w:p>
        </w:tc>
        <w:tc>
          <w:tcPr>
            <w:tcW w:w="1934" w:type="dxa"/>
          </w:tcPr>
          <w:p w14:paraId="4614AD0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Albacore</w:t>
            </w:r>
            <w:r w:rsidRPr="00452B8E">
              <w:rPr>
                <w:rFonts w:asciiTheme="minorHAnsi" w:hAnsiTheme="minorHAnsi" w:cstheme="minorHAnsi"/>
                <w:spacing w:val="-4"/>
              </w:rPr>
              <w:t xml:space="preserve"> </w:t>
            </w:r>
            <w:r w:rsidRPr="00452B8E">
              <w:rPr>
                <w:rFonts w:asciiTheme="minorHAnsi" w:hAnsiTheme="minorHAnsi" w:cstheme="minorHAnsi"/>
                <w:spacing w:val="-2"/>
              </w:rPr>
              <w:t>Troll</w:t>
            </w:r>
          </w:p>
        </w:tc>
        <w:tc>
          <w:tcPr>
            <w:tcW w:w="883" w:type="dxa"/>
          </w:tcPr>
          <w:p w14:paraId="223EB85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18</w:t>
            </w:r>
          </w:p>
        </w:tc>
        <w:tc>
          <w:tcPr>
            <w:tcW w:w="847" w:type="dxa"/>
          </w:tcPr>
          <w:p w14:paraId="5B32B06E"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42A7491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6" w:type="dxa"/>
          </w:tcPr>
          <w:p w14:paraId="26AC1575"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32BFE70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r>
      <w:tr w:rsidR="00452B8E" w:rsidRPr="00452B8E" w14:paraId="44184AF1" w14:textId="77777777" w:rsidTr="00DA45CC">
        <w:trPr>
          <w:trHeight w:val="256"/>
        </w:trPr>
        <w:tc>
          <w:tcPr>
            <w:tcW w:w="1061" w:type="dxa"/>
            <w:vMerge/>
            <w:tcBorders>
              <w:top w:val="nil"/>
            </w:tcBorders>
          </w:tcPr>
          <w:p w14:paraId="53BECA4C" w14:textId="77777777" w:rsidR="00452B8E" w:rsidRPr="00452B8E" w:rsidRDefault="00452B8E" w:rsidP="00452B8E">
            <w:pPr>
              <w:adjustRightInd w:val="0"/>
              <w:snapToGrid w:val="0"/>
              <w:spacing w:after="0" w:line="240" w:lineRule="auto"/>
              <w:rPr>
                <w:rFonts w:cstheme="minorHAnsi"/>
              </w:rPr>
            </w:pPr>
          </w:p>
        </w:tc>
        <w:tc>
          <w:tcPr>
            <w:tcW w:w="1934" w:type="dxa"/>
          </w:tcPr>
          <w:p w14:paraId="59639FAC"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A.S.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5DF1700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1264E2D8"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30</w:t>
            </w:r>
          </w:p>
        </w:tc>
        <w:tc>
          <w:tcPr>
            <w:tcW w:w="863" w:type="dxa"/>
          </w:tcPr>
          <w:p w14:paraId="435F2174"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22</w:t>
            </w:r>
          </w:p>
        </w:tc>
        <w:tc>
          <w:tcPr>
            <w:tcW w:w="866" w:type="dxa"/>
          </w:tcPr>
          <w:p w14:paraId="339346B1"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26</w:t>
            </w:r>
          </w:p>
        </w:tc>
        <w:tc>
          <w:tcPr>
            <w:tcW w:w="862" w:type="dxa"/>
          </w:tcPr>
          <w:p w14:paraId="340BCF31"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25</w:t>
            </w:r>
          </w:p>
        </w:tc>
      </w:tr>
      <w:tr w:rsidR="00452B8E" w:rsidRPr="00452B8E" w14:paraId="10841B06" w14:textId="77777777" w:rsidTr="00DA45CC">
        <w:trPr>
          <w:trHeight w:val="257"/>
        </w:trPr>
        <w:tc>
          <w:tcPr>
            <w:tcW w:w="1061" w:type="dxa"/>
            <w:vMerge/>
            <w:tcBorders>
              <w:top w:val="nil"/>
            </w:tcBorders>
          </w:tcPr>
          <w:p w14:paraId="72FFC59B" w14:textId="77777777" w:rsidR="00452B8E" w:rsidRPr="00452B8E" w:rsidRDefault="00452B8E" w:rsidP="00452B8E">
            <w:pPr>
              <w:adjustRightInd w:val="0"/>
              <w:snapToGrid w:val="0"/>
              <w:spacing w:after="0" w:line="240" w:lineRule="auto"/>
              <w:rPr>
                <w:rFonts w:cstheme="minorHAnsi"/>
              </w:rPr>
            </w:pPr>
          </w:p>
        </w:tc>
        <w:tc>
          <w:tcPr>
            <w:tcW w:w="1934" w:type="dxa"/>
          </w:tcPr>
          <w:p w14:paraId="594CC524"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7133DD6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48</w:t>
            </w:r>
          </w:p>
        </w:tc>
        <w:tc>
          <w:tcPr>
            <w:tcW w:w="847" w:type="dxa"/>
          </w:tcPr>
          <w:p w14:paraId="6DC1A4C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105</w:t>
            </w:r>
          </w:p>
        </w:tc>
        <w:tc>
          <w:tcPr>
            <w:tcW w:w="863" w:type="dxa"/>
          </w:tcPr>
          <w:p w14:paraId="38DABFD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108</w:t>
            </w:r>
          </w:p>
        </w:tc>
        <w:tc>
          <w:tcPr>
            <w:tcW w:w="866" w:type="dxa"/>
          </w:tcPr>
          <w:p w14:paraId="3AFF0781"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238</w:t>
            </w:r>
          </w:p>
        </w:tc>
        <w:tc>
          <w:tcPr>
            <w:tcW w:w="862" w:type="dxa"/>
          </w:tcPr>
          <w:p w14:paraId="64CFBC9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194</w:t>
            </w:r>
          </w:p>
        </w:tc>
      </w:tr>
      <w:tr w:rsidR="00452B8E" w:rsidRPr="00452B8E" w14:paraId="0D535850" w14:textId="77777777" w:rsidTr="00DA45CC">
        <w:trPr>
          <w:trHeight w:val="256"/>
        </w:trPr>
        <w:tc>
          <w:tcPr>
            <w:tcW w:w="1061" w:type="dxa"/>
            <w:vMerge/>
            <w:tcBorders>
              <w:top w:val="nil"/>
            </w:tcBorders>
          </w:tcPr>
          <w:p w14:paraId="370D60F0" w14:textId="77777777" w:rsidR="00452B8E" w:rsidRPr="00452B8E" w:rsidRDefault="00452B8E" w:rsidP="00452B8E">
            <w:pPr>
              <w:adjustRightInd w:val="0"/>
              <w:snapToGrid w:val="0"/>
              <w:spacing w:after="0" w:line="240" w:lineRule="auto"/>
              <w:rPr>
                <w:rFonts w:cstheme="minorHAnsi"/>
              </w:rPr>
            </w:pPr>
          </w:p>
        </w:tc>
        <w:tc>
          <w:tcPr>
            <w:tcW w:w="1934" w:type="dxa"/>
          </w:tcPr>
          <w:p w14:paraId="174CB40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Handline</w:t>
            </w:r>
          </w:p>
        </w:tc>
        <w:tc>
          <w:tcPr>
            <w:tcW w:w="883" w:type="dxa"/>
          </w:tcPr>
          <w:p w14:paraId="74A3260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3</w:t>
            </w:r>
          </w:p>
        </w:tc>
        <w:tc>
          <w:tcPr>
            <w:tcW w:w="847" w:type="dxa"/>
          </w:tcPr>
          <w:p w14:paraId="31F741F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3" w:type="dxa"/>
          </w:tcPr>
          <w:p w14:paraId="75ABB0E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6" w:type="dxa"/>
          </w:tcPr>
          <w:p w14:paraId="56AF2D0B"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5</w:t>
            </w:r>
          </w:p>
        </w:tc>
        <w:tc>
          <w:tcPr>
            <w:tcW w:w="862" w:type="dxa"/>
          </w:tcPr>
          <w:p w14:paraId="195FDAA3"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29</w:t>
            </w:r>
          </w:p>
        </w:tc>
      </w:tr>
      <w:tr w:rsidR="00452B8E" w:rsidRPr="00452B8E" w14:paraId="6EF77093" w14:textId="77777777" w:rsidTr="00DA45CC">
        <w:trPr>
          <w:trHeight w:val="257"/>
        </w:trPr>
        <w:tc>
          <w:tcPr>
            <w:tcW w:w="1061" w:type="dxa"/>
            <w:vMerge/>
            <w:tcBorders>
              <w:top w:val="nil"/>
            </w:tcBorders>
          </w:tcPr>
          <w:p w14:paraId="516FB846" w14:textId="77777777" w:rsidR="00452B8E" w:rsidRPr="00452B8E" w:rsidRDefault="00452B8E" w:rsidP="00452B8E">
            <w:pPr>
              <w:adjustRightInd w:val="0"/>
              <w:snapToGrid w:val="0"/>
              <w:spacing w:after="0" w:line="240" w:lineRule="auto"/>
              <w:rPr>
                <w:rFonts w:cstheme="minorHAnsi"/>
              </w:rPr>
            </w:pPr>
          </w:p>
        </w:tc>
        <w:tc>
          <w:tcPr>
            <w:tcW w:w="1934" w:type="dxa"/>
          </w:tcPr>
          <w:p w14:paraId="45FD2CA5"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Tropical</w:t>
            </w:r>
            <w:r w:rsidRPr="00452B8E">
              <w:rPr>
                <w:rFonts w:asciiTheme="minorHAnsi" w:hAnsiTheme="minorHAnsi" w:cstheme="minorHAnsi"/>
                <w:spacing w:val="-2"/>
              </w:rPr>
              <w:t xml:space="preserve"> Troll</w:t>
            </w:r>
          </w:p>
        </w:tc>
        <w:tc>
          <w:tcPr>
            <w:tcW w:w="883" w:type="dxa"/>
          </w:tcPr>
          <w:p w14:paraId="1CA6A04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3F5F20E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3" w:type="dxa"/>
          </w:tcPr>
          <w:p w14:paraId="3F7D18D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3D2F371E"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57623E28"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2</w:t>
            </w:r>
          </w:p>
        </w:tc>
      </w:tr>
      <w:tr w:rsidR="00452B8E" w:rsidRPr="00452B8E" w14:paraId="5A872732" w14:textId="77777777" w:rsidTr="00DA45CC">
        <w:trPr>
          <w:trHeight w:val="271"/>
        </w:trPr>
        <w:tc>
          <w:tcPr>
            <w:tcW w:w="1061" w:type="dxa"/>
            <w:vMerge w:val="restart"/>
          </w:tcPr>
          <w:p w14:paraId="25A6B4C2"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2"/>
              </w:rPr>
              <w:t>Pacific</w:t>
            </w:r>
          </w:p>
        </w:tc>
        <w:tc>
          <w:tcPr>
            <w:tcW w:w="1934" w:type="dxa"/>
          </w:tcPr>
          <w:p w14:paraId="07714BF9"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Albacore</w:t>
            </w:r>
            <w:r w:rsidRPr="00452B8E">
              <w:rPr>
                <w:rFonts w:asciiTheme="minorHAnsi" w:hAnsiTheme="minorHAnsi" w:cstheme="minorHAnsi"/>
                <w:spacing w:val="-4"/>
              </w:rPr>
              <w:t xml:space="preserve"> </w:t>
            </w:r>
            <w:r w:rsidRPr="00452B8E">
              <w:rPr>
                <w:rFonts w:asciiTheme="minorHAnsi" w:hAnsiTheme="minorHAnsi" w:cstheme="minorHAnsi"/>
                <w:spacing w:val="-2"/>
              </w:rPr>
              <w:t>Troll</w:t>
            </w:r>
          </w:p>
        </w:tc>
        <w:tc>
          <w:tcPr>
            <w:tcW w:w="883" w:type="dxa"/>
          </w:tcPr>
          <w:p w14:paraId="207C4C9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7,509</w:t>
            </w:r>
          </w:p>
        </w:tc>
        <w:tc>
          <w:tcPr>
            <w:tcW w:w="847" w:type="dxa"/>
          </w:tcPr>
          <w:p w14:paraId="5B936BD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4,210</w:t>
            </w:r>
          </w:p>
        </w:tc>
        <w:tc>
          <w:tcPr>
            <w:tcW w:w="863" w:type="dxa"/>
          </w:tcPr>
          <w:p w14:paraId="419BE96C"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8,441</w:t>
            </w:r>
          </w:p>
        </w:tc>
        <w:tc>
          <w:tcPr>
            <w:tcW w:w="866" w:type="dxa"/>
          </w:tcPr>
          <w:p w14:paraId="1556AC6E"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2"/>
              </w:rPr>
              <w:t>3,161</w:t>
            </w:r>
          </w:p>
        </w:tc>
        <w:tc>
          <w:tcPr>
            <w:tcW w:w="862" w:type="dxa"/>
          </w:tcPr>
          <w:p w14:paraId="3921A36C"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4,697</w:t>
            </w:r>
          </w:p>
        </w:tc>
      </w:tr>
      <w:tr w:rsidR="00452B8E" w:rsidRPr="00452B8E" w14:paraId="764DF35D" w14:textId="77777777" w:rsidTr="00DA45CC">
        <w:trPr>
          <w:trHeight w:val="272"/>
        </w:trPr>
        <w:tc>
          <w:tcPr>
            <w:tcW w:w="1061" w:type="dxa"/>
            <w:vMerge/>
            <w:tcBorders>
              <w:top w:val="nil"/>
            </w:tcBorders>
          </w:tcPr>
          <w:p w14:paraId="0DF79584" w14:textId="77777777" w:rsidR="00452B8E" w:rsidRPr="00452B8E" w:rsidRDefault="00452B8E" w:rsidP="00452B8E">
            <w:pPr>
              <w:adjustRightInd w:val="0"/>
              <w:snapToGrid w:val="0"/>
              <w:spacing w:after="0" w:line="240" w:lineRule="auto"/>
              <w:rPr>
                <w:rFonts w:cstheme="minorHAnsi"/>
              </w:rPr>
            </w:pPr>
          </w:p>
        </w:tc>
        <w:tc>
          <w:tcPr>
            <w:tcW w:w="1934" w:type="dxa"/>
          </w:tcPr>
          <w:p w14:paraId="6E2F8F1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A.S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319150A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2ECFF4B4"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30</w:t>
            </w:r>
          </w:p>
        </w:tc>
        <w:tc>
          <w:tcPr>
            <w:tcW w:w="863" w:type="dxa"/>
          </w:tcPr>
          <w:p w14:paraId="7AEB75A7"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22</w:t>
            </w:r>
          </w:p>
        </w:tc>
        <w:tc>
          <w:tcPr>
            <w:tcW w:w="866" w:type="dxa"/>
          </w:tcPr>
          <w:p w14:paraId="360D86D2"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26</w:t>
            </w:r>
          </w:p>
        </w:tc>
        <w:tc>
          <w:tcPr>
            <w:tcW w:w="862" w:type="dxa"/>
          </w:tcPr>
          <w:p w14:paraId="3FFA0992"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25</w:t>
            </w:r>
          </w:p>
        </w:tc>
      </w:tr>
      <w:tr w:rsidR="00452B8E" w:rsidRPr="00452B8E" w14:paraId="6FB540B7" w14:textId="77777777" w:rsidTr="00DA45CC">
        <w:trPr>
          <w:trHeight w:val="272"/>
        </w:trPr>
        <w:tc>
          <w:tcPr>
            <w:tcW w:w="1061" w:type="dxa"/>
            <w:vMerge/>
            <w:tcBorders>
              <w:top w:val="nil"/>
            </w:tcBorders>
          </w:tcPr>
          <w:p w14:paraId="277E2202" w14:textId="77777777" w:rsidR="00452B8E" w:rsidRPr="00452B8E" w:rsidRDefault="00452B8E" w:rsidP="00452B8E">
            <w:pPr>
              <w:adjustRightInd w:val="0"/>
              <w:snapToGrid w:val="0"/>
              <w:spacing w:after="0" w:line="240" w:lineRule="auto"/>
              <w:rPr>
                <w:rFonts w:cstheme="minorHAnsi"/>
              </w:rPr>
            </w:pPr>
          </w:p>
        </w:tc>
        <w:tc>
          <w:tcPr>
            <w:tcW w:w="1934" w:type="dxa"/>
          </w:tcPr>
          <w:p w14:paraId="2CEB7DDF"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6148910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139</w:t>
            </w:r>
          </w:p>
        </w:tc>
        <w:tc>
          <w:tcPr>
            <w:tcW w:w="847" w:type="dxa"/>
          </w:tcPr>
          <w:p w14:paraId="37EFA7A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196</w:t>
            </w:r>
          </w:p>
        </w:tc>
        <w:tc>
          <w:tcPr>
            <w:tcW w:w="863" w:type="dxa"/>
          </w:tcPr>
          <w:p w14:paraId="7FFFBF21"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179</w:t>
            </w:r>
          </w:p>
        </w:tc>
        <w:tc>
          <w:tcPr>
            <w:tcW w:w="866" w:type="dxa"/>
          </w:tcPr>
          <w:p w14:paraId="115452CC"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480</w:t>
            </w:r>
          </w:p>
        </w:tc>
        <w:tc>
          <w:tcPr>
            <w:tcW w:w="862" w:type="dxa"/>
          </w:tcPr>
          <w:p w14:paraId="6AF90EA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219</w:t>
            </w:r>
          </w:p>
        </w:tc>
      </w:tr>
      <w:tr w:rsidR="00452B8E" w:rsidRPr="00452B8E" w14:paraId="6FD48536" w14:textId="77777777" w:rsidTr="00DA45CC">
        <w:trPr>
          <w:trHeight w:val="272"/>
        </w:trPr>
        <w:tc>
          <w:tcPr>
            <w:tcW w:w="1061" w:type="dxa"/>
            <w:vMerge/>
            <w:tcBorders>
              <w:top w:val="nil"/>
            </w:tcBorders>
          </w:tcPr>
          <w:p w14:paraId="1780911D" w14:textId="77777777" w:rsidR="00452B8E" w:rsidRPr="00452B8E" w:rsidRDefault="00452B8E" w:rsidP="00452B8E">
            <w:pPr>
              <w:adjustRightInd w:val="0"/>
              <w:snapToGrid w:val="0"/>
              <w:spacing w:after="0" w:line="240" w:lineRule="auto"/>
              <w:rPr>
                <w:rFonts w:cstheme="minorHAnsi"/>
              </w:rPr>
            </w:pPr>
          </w:p>
        </w:tc>
        <w:tc>
          <w:tcPr>
            <w:tcW w:w="1934" w:type="dxa"/>
          </w:tcPr>
          <w:p w14:paraId="3A4BB6E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Gillnet</w:t>
            </w:r>
          </w:p>
        </w:tc>
        <w:tc>
          <w:tcPr>
            <w:tcW w:w="883" w:type="dxa"/>
          </w:tcPr>
          <w:p w14:paraId="05B4FD6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0B69724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67526AF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5FDF00D0"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092F1F68"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r>
      <w:tr w:rsidR="00452B8E" w:rsidRPr="00452B8E" w14:paraId="6B08EADB" w14:textId="77777777" w:rsidTr="00DA45CC">
        <w:trPr>
          <w:trHeight w:val="271"/>
        </w:trPr>
        <w:tc>
          <w:tcPr>
            <w:tcW w:w="1061" w:type="dxa"/>
            <w:vMerge/>
            <w:tcBorders>
              <w:top w:val="nil"/>
            </w:tcBorders>
          </w:tcPr>
          <w:p w14:paraId="47075DCE" w14:textId="77777777" w:rsidR="00452B8E" w:rsidRPr="00452B8E" w:rsidRDefault="00452B8E" w:rsidP="00452B8E">
            <w:pPr>
              <w:adjustRightInd w:val="0"/>
              <w:snapToGrid w:val="0"/>
              <w:spacing w:after="0" w:line="240" w:lineRule="auto"/>
              <w:rPr>
                <w:rFonts w:cstheme="minorHAnsi"/>
              </w:rPr>
            </w:pPr>
          </w:p>
        </w:tc>
        <w:tc>
          <w:tcPr>
            <w:tcW w:w="1934" w:type="dxa"/>
          </w:tcPr>
          <w:p w14:paraId="00A684F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Handline</w:t>
            </w:r>
          </w:p>
        </w:tc>
        <w:tc>
          <w:tcPr>
            <w:tcW w:w="883" w:type="dxa"/>
          </w:tcPr>
          <w:p w14:paraId="0F4815D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3</w:t>
            </w:r>
          </w:p>
        </w:tc>
        <w:tc>
          <w:tcPr>
            <w:tcW w:w="847" w:type="dxa"/>
          </w:tcPr>
          <w:p w14:paraId="5B7A49E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3" w:type="dxa"/>
          </w:tcPr>
          <w:p w14:paraId="7D71C06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6" w:type="dxa"/>
          </w:tcPr>
          <w:p w14:paraId="0FEF0849"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5</w:t>
            </w:r>
          </w:p>
        </w:tc>
        <w:tc>
          <w:tcPr>
            <w:tcW w:w="862" w:type="dxa"/>
          </w:tcPr>
          <w:p w14:paraId="601D9C7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29</w:t>
            </w:r>
          </w:p>
        </w:tc>
      </w:tr>
      <w:tr w:rsidR="00452B8E" w:rsidRPr="00452B8E" w14:paraId="3DD890EF" w14:textId="77777777" w:rsidTr="00DA45CC">
        <w:trPr>
          <w:trHeight w:val="272"/>
        </w:trPr>
        <w:tc>
          <w:tcPr>
            <w:tcW w:w="1061" w:type="dxa"/>
            <w:vMerge/>
            <w:tcBorders>
              <w:top w:val="nil"/>
            </w:tcBorders>
          </w:tcPr>
          <w:p w14:paraId="5026BB09" w14:textId="77777777" w:rsidR="00452B8E" w:rsidRPr="00452B8E" w:rsidRDefault="00452B8E" w:rsidP="00452B8E">
            <w:pPr>
              <w:adjustRightInd w:val="0"/>
              <w:snapToGrid w:val="0"/>
              <w:spacing w:after="0" w:line="240" w:lineRule="auto"/>
              <w:rPr>
                <w:rFonts w:cstheme="minorHAnsi"/>
              </w:rPr>
            </w:pPr>
          </w:p>
        </w:tc>
        <w:tc>
          <w:tcPr>
            <w:tcW w:w="1934" w:type="dxa"/>
          </w:tcPr>
          <w:p w14:paraId="78E21C43"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rPr>
              <w:t>Purse</w:t>
            </w:r>
            <w:r w:rsidRPr="00452B8E">
              <w:rPr>
                <w:rFonts w:asciiTheme="minorHAnsi" w:hAnsiTheme="minorHAnsi" w:cstheme="minorHAnsi"/>
                <w:spacing w:val="-1"/>
              </w:rPr>
              <w:t xml:space="preserve"> </w:t>
            </w:r>
            <w:r w:rsidRPr="00452B8E">
              <w:rPr>
                <w:rFonts w:asciiTheme="minorHAnsi" w:hAnsiTheme="minorHAnsi" w:cstheme="minorHAnsi"/>
                <w:spacing w:val="-2"/>
              </w:rPr>
              <w:t>Seine</w:t>
            </w:r>
          </w:p>
        </w:tc>
        <w:tc>
          <w:tcPr>
            <w:tcW w:w="883" w:type="dxa"/>
          </w:tcPr>
          <w:p w14:paraId="156327E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17FFBD6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4911565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6" w:type="dxa"/>
          </w:tcPr>
          <w:p w14:paraId="3929CCC7"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13A1B63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r>
      <w:tr w:rsidR="00452B8E" w:rsidRPr="00452B8E" w14:paraId="1DB357A8" w14:textId="77777777" w:rsidTr="00DA45CC">
        <w:trPr>
          <w:trHeight w:val="271"/>
        </w:trPr>
        <w:tc>
          <w:tcPr>
            <w:tcW w:w="1061" w:type="dxa"/>
            <w:vMerge/>
            <w:tcBorders>
              <w:top w:val="nil"/>
            </w:tcBorders>
          </w:tcPr>
          <w:p w14:paraId="383CEDB4" w14:textId="77777777" w:rsidR="00452B8E" w:rsidRPr="00452B8E" w:rsidRDefault="00452B8E" w:rsidP="00452B8E">
            <w:pPr>
              <w:adjustRightInd w:val="0"/>
              <w:snapToGrid w:val="0"/>
              <w:spacing w:after="0" w:line="240" w:lineRule="auto"/>
              <w:rPr>
                <w:rFonts w:cstheme="minorHAnsi"/>
              </w:rPr>
            </w:pPr>
          </w:p>
        </w:tc>
        <w:tc>
          <w:tcPr>
            <w:tcW w:w="1934" w:type="dxa"/>
          </w:tcPr>
          <w:p w14:paraId="1477D3CE"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Sport</w:t>
            </w:r>
          </w:p>
        </w:tc>
        <w:tc>
          <w:tcPr>
            <w:tcW w:w="883" w:type="dxa"/>
          </w:tcPr>
          <w:p w14:paraId="54054F4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260</w:t>
            </w:r>
          </w:p>
        </w:tc>
        <w:tc>
          <w:tcPr>
            <w:tcW w:w="847" w:type="dxa"/>
          </w:tcPr>
          <w:p w14:paraId="6ABEBDD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248</w:t>
            </w:r>
          </w:p>
        </w:tc>
        <w:tc>
          <w:tcPr>
            <w:tcW w:w="863" w:type="dxa"/>
          </w:tcPr>
          <w:p w14:paraId="3285CEA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587</w:t>
            </w:r>
          </w:p>
        </w:tc>
        <w:tc>
          <w:tcPr>
            <w:tcW w:w="866" w:type="dxa"/>
          </w:tcPr>
          <w:p w14:paraId="5255A593"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568</w:t>
            </w:r>
          </w:p>
        </w:tc>
        <w:tc>
          <w:tcPr>
            <w:tcW w:w="862" w:type="dxa"/>
          </w:tcPr>
          <w:p w14:paraId="3ABDC820" w14:textId="77777777" w:rsidR="00452B8E" w:rsidRPr="00452B8E" w:rsidRDefault="00452B8E" w:rsidP="00452B8E">
            <w:pPr>
              <w:pStyle w:val="TableParagraph"/>
              <w:adjustRightInd w:val="0"/>
              <w:snapToGrid w:val="0"/>
              <w:ind w:right="83"/>
              <w:rPr>
                <w:rFonts w:asciiTheme="minorHAnsi" w:hAnsiTheme="minorHAnsi" w:cstheme="minorHAnsi"/>
              </w:rPr>
            </w:pPr>
            <w:r w:rsidRPr="00452B8E">
              <w:rPr>
                <w:rFonts w:asciiTheme="minorHAnsi" w:hAnsiTheme="minorHAnsi" w:cstheme="minorHAnsi"/>
                <w:spacing w:val="-5"/>
              </w:rPr>
              <w:t>865</w:t>
            </w:r>
          </w:p>
        </w:tc>
      </w:tr>
      <w:tr w:rsidR="00452B8E" w:rsidRPr="00452B8E" w14:paraId="2DE3F8C5" w14:textId="77777777" w:rsidTr="00DA45CC">
        <w:trPr>
          <w:trHeight w:val="272"/>
        </w:trPr>
        <w:tc>
          <w:tcPr>
            <w:tcW w:w="1061" w:type="dxa"/>
            <w:vMerge/>
            <w:tcBorders>
              <w:top w:val="nil"/>
            </w:tcBorders>
          </w:tcPr>
          <w:p w14:paraId="04368E51" w14:textId="77777777" w:rsidR="00452B8E" w:rsidRPr="00452B8E" w:rsidRDefault="00452B8E" w:rsidP="00452B8E">
            <w:pPr>
              <w:adjustRightInd w:val="0"/>
              <w:snapToGrid w:val="0"/>
              <w:spacing w:after="0" w:line="240" w:lineRule="auto"/>
              <w:rPr>
                <w:rFonts w:cstheme="minorHAnsi"/>
              </w:rPr>
            </w:pPr>
          </w:p>
        </w:tc>
        <w:tc>
          <w:tcPr>
            <w:tcW w:w="1934" w:type="dxa"/>
          </w:tcPr>
          <w:p w14:paraId="3BFE7B70"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Tropical</w:t>
            </w:r>
            <w:r w:rsidRPr="00452B8E">
              <w:rPr>
                <w:rFonts w:asciiTheme="minorHAnsi" w:hAnsiTheme="minorHAnsi" w:cstheme="minorHAnsi"/>
                <w:spacing w:val="-2"/>
              </w:rPr>
              <w:t xml:space="preserve"> Troll</w:t>
            </w:r>
          </w:p>
        </w:tc>
        <w:tc>
          <w:tcPr>
            <w:tcW w:w="883" w:type="dxa"/>
          </w:tcPr>
          <w:p w14:paraId="2CD25281"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1BB3D80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3" w:type="dxa"/>
          </w:tcPr>
          <w:p w14:paraId="5D739B72"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371F5DE0"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49611EB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2</w:t>
            </w:r>
          </w:p>
        </w:tc>
      </w:tr>
      <w:tr w:rsidR="00452B8E" w:rsidRPr="00452B8E" w14:paraId="0323F241" w14:textId="77777777" w:rsidTr="00DA45CC">
        <w:trPr>
          <w:trHeight w:val="272"/>
        </w:trPr>
        <w:tc>
          <w:tcPr>
            <w:tcW w:w="1061" w:type="dxa"/>
            <w:vMerge/>
            <w:tcBorders>
              <w:top w:val="nil"/>
            </w:tcBorders>
          </w:tcPr>
          <w:p w14:paraId="1DCB7071" w14:textId="77777777" w:rsidR="00452B8E" w:rsidRPr="00452B8E" w:rsidRDefault="00452B8E" w:rsidP="00452B8E">
            <w:pPr>
              <w:adjustRightInd w:val="0"/>
              <w:snapToGrid w:val="0"/>
              <w:spacing w:after="0" w:line="240" w:lineRule="auto"/>
              <w:rPr>
                <w:rFonts w:cstheme="minorHAnsi"/>
              </w:rPr>
            </w:pPr>
          </w:p>
        </w:tc>
        <w:tc>
          <w:tcPr>
            <w:tcW w:w="1934" w:type="dxa"/>
          </w:tcPr>
          <w:p w14:paraId="20A54E7C"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Other</w:t>
            </w:r>
          </w:p>
        </w:tc>
        <w:tc>
          <w:tcPr>
            <w:tcW w:w="883" w:type="dxa"/>
          </w:tcPr>
          <w:p w14:paraId="00C09DB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786EADC5"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64</w:t>
            </w:r>
          </w:p>
        </w:tc>
        <w:tc>
          <w:tcPr>
            <w:tcW w:w="863" w:type="dxa"/>
          </w:tcPr>
          <w:p w14:paraId="490D654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65</w:t>
            </w:r>
          </w:p>
        </w:tc>
        <w:tc>
          <w:tcPr>
            <w:tcW w:w="866" w:type="dxa"/>
          </w:tcPr>
          <w:p w14:paraId="21F39D87"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10</w:t>
            </w:r>
          </w:p>
        </w:tc>
        <w:tc>
          <w:tcPr>
            <w:tcW w:w="862" w:type="dxa"/>
          </w:tcPr>
          <w:p w14:paraId="19EF0F2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4</w:t>
            </w:r>
          </w:p>
        </w:tc>
      </w:tr>
      <w:tr w:rsidR="00452B8E" w:rsidRPr="00452B8E" w14:paraId="7E986889" w14:textId="77777777" w:rsidTr="00DA45CC">
        <w:trPr>
          <w:trHeight w:val="376"/>
        </w:trPr>
        <w:tc>
          <w:tcPr>
            <w:tcW w:w="1061" w:type="dxa"/>
          </w:tcPr>
          <w:p w14:paraId="151160DD" w14:textId="77777777" w:rsidR="00452B8E" w:rsidRPr="00452B8E" w:rsidRDefault="00452B8E" w:rsidP="00452B8E">
            <w:pPr>
              <w:pStyle w:val="TableParagraph"/>
              <w:adjustRightInd w:val="0"/>
              <w:snapToGrid w:val="0"/>
              <w:jc w:val="left"/>
              <w:rPr>
                <w:rFonts w:asciiTheme="minorHAnsi" w:hAnsiTheme="minorHAnsi" w:cstheme="minorHAnsi"/>
              </w:rPr>
            </w:pPr>
          </w:p>
        </w:tc>
        <w:tc>
          <w:tcPr>
            <w:tcW w:w="1934" w:type="dxa"/>
          </w:tcPr>
          <w:p w14:paraId="56BDA912"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2"/>
              </w:rPr>
              <w:t>Total*</w:t>
            </w:r>
          </w:p>
        </w:tc>
        <w:tc>
          <w:tcPr>
            <w:tcW w:w="883" w:type="dxa"/>
          </w:tcPr>
          <w:p w14:paraId="450BFD8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7,927</w:t>
            </w:r>
          </w:p>
        </w:tc>
        <w:tc>
          <w:tcPr>
            <w:tcW w:w="847" w:type="dxa"/>
          </w:tcPr>
          <w:p w14:paraId="780992F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4,754</w:t>
            </w:r>
          </w:p>
        </w:tc>
        <w:tc>
          <w:tcPr>
            <w:tcW w:w="863" w:type="dxa"/>
          </w:tcPr>
          <w:p w14:paraId="2257B15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9,300</w:t>
            </w:r>
          </w:p>
        </w:tc>
        <w:tc>
          <w:tcPr>
            <w:tcW w:w="866" w:type="dxa"/>
          </w:tcPr>
          <w:p w14:paraId="193A7B6C"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2"/>
              </w:rPr>
              <w:t>4,249</w:t>
            </w:r>
          </w:p>
        </w:tc>
        <w:tc>
          <w:tcPr>
            <w:tcW w:w="862" w:type="dxa"/>
          </w:tcPr>
          <w:p w14:paraId="739D8F8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5,843</w:t>
            </w:r>
          </w:p>
        </w:tc>
      </w:tr>
    </w:tbl>
    <w:p w14:paraId="37EF5405" w14:textId="77777777" w:rsidR="00452B8E" w:rsidRPr="00452B8E" w:rsidRDefault="00452B8E" w:rsidP="00452B8E">
      <w:pPr>
        <w:adjustRightInd w:val="0"/>
        <w:snapToGrid w:val="0"/>
        <w:spacing w:after="0" w:line="240" w:lineRule="auto"/>
        <w:ind w:left="360"/>
        <w:rPr>
          <w:rFonts w:cstheme="minorHAnsi"/>
        </w:rPr>
      </w:pPr>
      <w:r w:rsidRPr="00452B8E">
        <w:rPr>
          <w:rFonts w:cstheme="minorHAnsi"/>
        </w:rPr>
        <w:lastRenderedPageBreak/>
        <w:t>*Sum</w:t>
      </w:r>
      <w:r w:rsidRPr="00452B8E">
        <w:rPr>
          <w:rFonts w:cstheme="minorHAnsi"/>
          <w:spacing w:val="-2"/>
        </w:rPr>
        <w:t xml:space="preserve"> </w:t>
      </w:r>
      <w:r w:rsidRPr="00452B8E">
        <w:rPr>
          <w:rFonts w:cstheme="minorHAnsi"/>
        </w:rPr>
        <w:t>of</w:t>
      </w:r>
      <w:r w:rsidRPr="00452B8E">
        <w:rPr>
          <w:rFonts w:cstheme="minorHAnsi"/>
          <w:spacing w:val="-2"/>
        </w:rPr>
        <w:t xml:space="preserve"> </w:t>
      </w:r>
      <w:r w:rsidRPr="00452B8E">
        <w:rPr>
          <w:rFonts w:cstheme="minorHAnsi"/>
        </w:rPr>
        <w:t>data</w:t>
      </w:r>
      <w:r w:rsidRPr="00452B8E">
        <w:rPr>
          <w:rFonts w:cstheme="minorHAnsi"/>
          <w:spacing w:val="-3"/>
        </w:rPr>
        <w:t xml:space="preserve"> </w:t>
      </w:r>
      <w:r w:rsidRPr="00452B8E">
        <w:rPr>
          <w:rFonts w:cstheme="minorHAnsi"/>
        </w:rPr>
        <w:t>may not</w:t>
      </w:r>
      <w:r w:rsidRPr="00452B8E">
        <w:rPr>
          <w:rFonts w:cstheme="minorHAnsi"/>
          <w:spacing w:val="-1"/>
        </w:rPr>
        <w:t xml:space="preserve"> </w:t>
      </w:r>
      <w:r w:rsidRPr="00452B8E">
        <w:rPr>
          <w:rFonts w:cstheme="minorHAnsi"/>
        </w:rPr>
        <w:t>add</w:t>
      </w:r>
      <w:r w:rsidRPr="00452B8E">
        <w:rPr>
          <w:rFonts w:cstheme="minorHAnsi"/>
          <w:spacing w:val="-1"/>
        </w:rPr>
        <w:t xml:space="preserve"> </w:t>
      </w:r>
      <w:r w:rsidRPr="00452B8E">
        <w:rPr>
          <w:rFonts w:cstheme="minorHAnsi"/>
        </w:rPr>
        <w:t>to total</w:t>
      </w:r>
      <w:r w:rsidRPr="00452B8E">
        <w:rPr>
          <w:rFonts w:cstheme="minorHAnsi"/>
          <w:spacing w:val="-1"/>
        </w:rPr>
        <w:t xml:space="preserve"> </w:t>
      </w:r>
      <w:r w:rsidRPr="00452B8E">
        <w:rPr>
          <w:rFonts w:cstheme="minorHAnsi"/>
        </w:rPr>
        <w:t>due</w:t>
      </w:r>
      <w:r w:rsidRPr="00452B8E">
        <w:rPr>
          <w:rFonts w:cstheme="minorHAnsi"/>
          <w:spacing w:val="-1"/>
        </w:rPr>
        <w:t xml:space="preserve"> </w:t>
      </w:r>
      <w:r w:rsidRPr="00452B8E">
        <w:rPr>
          <w:rFonts w:cstheme="minorHAnsi"/>
        </w:rPr>
        <w:t xml:space="preserve">to </w:t>
      </w:r>
      <w:r w:rsidRPr="00452B8E">
        <w:rPr>
          <w:rFonts w:cstheme="minorHAnsi"/>
          <w:spacing w:val="-2"/>
        </w:rPr>
        <w:t>rounding</w:t>
      </w:r>
    </w:p>
    <w:p w14:paraId="73770E38" w14:textId="77777777" w:rsidR="00452B8E" w:rsidRPr="00452B8E" w:rsidRDefault="00452B8E" w:rsidP="00452B8E">
      <w:pPr>
        <w:pStyle w:val="BodyText"/>
        <w:adjustRightInd w:val="0"/>
        <w:snapToGrid w:val="0"/>
        <w:rPr>
          <w:rFonts w:asciiTheme="minorHAnsi" w:hAnsiTheme="minorHAnsi" w:cstheme="minorHAnsi"/>
          <w:sz w:val="22"/>
          <w:szCs w:val="22"/>
        </w:rPr>
      </w:pPr>
    </w:p>
    <w:p w14:paraId="39696258" w14:textId="77777777" w:rsidR="00452B8E" w:rsidRPr="00452B8E" w:rsidRDefault="00452B8E" w:rsidP="00452B8E">
      <w:pPr>
        <w:adjustRightInd w:val="0"/>
        <w:snapToGrid w:val="0"/>
        <w:spacing w:after="0" w:line="240" w:lineRule="auto"/>
        <w:ind w:left="1080" w:right="693" w:hanging="721"/>
        <w:rPr>
          <w:rFonts w:cstheme="minorHAnsi"/>
          <w:b/>
          <w:bCs/>
        </w:rPr>
      </w:pPr>
      <w:r w:rsidRPr="00452B8E">
        <w:rPr>
          <w:rFonts w:cstheme="minorHAnsi"/>
          <w:b/>
          <w:bCs/>
        </w:rPr>
        <w:t>Table</w:t>
      </w:r>
      <w:r w:rsidRPr="00452B8E">
        <w:rPr>
          <w:rFonts w:cstheme="minorHAnsi"/>
          <w:b/>
          <w:bCs/>
          <w:spacing w:val="-3"/>
        </w:rPr>
        <w:t xml:space="preserve"> </w:t>
      </w:r>
      <w:r w:rsidRPr="00452B8E">
        <w:rPr>
          <w:rFonts w:cstheme="minorHAnsi"/>
          <w:b/>
          <w:bCs/>
        </w:rPr>
        <w:t>2. Estimated</w:t>
      </w:r>
      <w:r w:rsidRPr="00452B8E">
        <w:rPr>
          <w:rFonts w:cstheme="minorHAnsi"/>
          <w:b/>
          <w:bCs/>
          <w:spacing w:val="-3"/>
        </w:rPr>
        <w:t xml:space="preserve"> </w:t>
      </w:r>
      <w:r w:rsidRPr="00452B8E">
        <w:rPr>
          <w:rFonts w:cstheme="minorHAnsi"/>
          <w:b/>
          <w:bCs/>
        </w:rPr>
        <w:t>fishing</w:t>
      </w:r>
      <w:r w:rsidRPr="00452B8E">
        <w:rPr>
          <w:rFonts w:cstheme="minorHAnsi"/>
          <w:b/>
          <w:bCs/>
          <w:spacing w:val="-3"/>
        </w:rPr>
        <w:t xml:space="preserve"> </w:t>
      </w:r>
      <w:r w:rsidRPr="00452B8E">
        <w:rPr>
          <w:rFonts w:cstheme="minorHAnsi"/>
          <w:b/>
          <w:bCs/>
        </w:rPr>
        <w:t>effort</w:t>
      </w:r>
      <w:r w:rsidRPr="00452B8E">
        <w:rPr>
          <w:rFonts w:cstheme="minorHAnsi"/>
          <w:b/>
          <w:bCs/>
          <w:spacing w:val="-3"/>
        </w:rPr>
        <w:t xml:space="preserve"> </w:t>
      </w:r>
      <w:r w:rsidRPr="00452B8E">
        <w:rPr>
          <w:rFonts w:cstheme="minorHAnsi"/>
          <w:b/>
          <w:bCs/>
        </w:rPr>
        <w:t>(vessel-days</w:t>
      </w:r>
      <w:r w:rsidRPr="00452B8E">
        <w:rPr>
          <w:rFonts w:cstheme="minorHAnsi"/>
          <w:b/>
          <w:bCs/>
          <w:spacing w:val="-3"/>
        </w:rPr>
        <w:t xml:space="preserve"> </w:t>
      </w:r>
      <w:r w:rsidRPr="00452B8E">
        <w:rPr>
          <w:rFonts w:cstheme="minorHAnsi"/>
          <w:b/>
          <w:bCs/>
        </w:rPr>
        <w:t>fished)</w:t>
      </w:r>
      <w:r w:rsidRPr="00452B8E">
        <w:rPr>
          <w:rFonts w:cstheme="minorHAnsi"/>
          <w:b/>
          <w:bCs/>
          <w:spacing w:val="-3"/>
        </w:rPr>
        <w:t xml:space="preserve"> </w:t>
      </w:r>
      <w:r w:rsidRPr="00452B8E">
        <w:rPr>
          <w:rFonts w:cstheme="minorHAnsi"/>
          <w:b/>
          <w:bCs/>
        </w:rPr>
        <w:t>by</w:t>
      </w:r>
      <w:r w:rsidRPr="00452B8E">
        <w:rPr>
          <w:rFonts w:cstheme="minorHAnsi"/>
          <w:b/>
          <w:bCs/>
          <w:spacing w:val="-3"/>
        </w:rPr>
        <w:t xml:space="preserve"> </w:t>
      </w:r>
      <w:r w:rsidRPr="00452B8E">
        <w:rPr>
          <w:rFonts w:cstheme="minorHAnsi"/>
          <w:b/>
          <w:bCs/>
        </w:rPr>
        <w:t>U.S.</w:t>
      </w:r>
      <w:r w:rsidRPr="00452B8E">
        <w:rPr>
          <w:rFonts w:cstheme="minorHAnsi"/>
          <w:b/>
          <w:bCs/>
          <w:spacing w:val="-3"/>
        </w:rPr>
        <w:t xml:space="preserve"> </w:t>
      </w:r>
      <w:r w:rsidRPr="00452B8E">
        <w:rPr>
          <w:rFonts w:cstheme="minorHAnsi"/>
          <w:b/>
          <w:bCs/>
        </w:rPr>
        <w:t>vessels</w:t>
      </w:r>
      <w:r w:rsidRPr="00452B8E">
        <w:rPr>
          <w:rFonts w:cstheme="minorHAnsi"/>
          <w:b/>
          <w:bCs/>
          <w:spacing w:val="-2"/>
        </w:rPr>
        <w:t xml:space="preserve"> </w:t>
      </w:r>
      <w:r w:rsidRPr="00452B8E">
        <w:rPr>
          <w:rFonts w:cstheme="minorHAnsi"/>
          <w:b/>
          <w:bCs/>
        </w:rPr>
        <w:t>in</w:t>
      </w:r>
      <w:r w:rsidRPr="00452B8E">
        <w:rPr>
          <w:rFonts w:cstheme="minorHAnsi"/>
          <w:b/>
          <w:bCs/>
          <w:spacing w:val="-3"/>
        </w:rPr>
        <w:t xml:space="preserve"> </w:t>
      </w:r>
      <w:r w:rsidRPr="00452B8E">
        <w:rPr>
          <w:rFonts w:cstheme="minorHAnsi"/>
          <w:b/>
          <w:bCs/>
        </w:rPr>
        <w:t>fisheries</w:t>
      </w:r>
      <w:r w:rsidRPr="00452B8E">
        <w:rPr>
          <w:rFonts w:cstheme="minorHAnsi"/>
          <w:b/>
          <w:bCs/>
          <w:spacing w:val="-3"/>
        </w:rPr>
        <w:t xml:space="preserve"> </w:t>
      </w:r>
      <w:r w:rsidRPr="00452B8E">
        <w:rPr>
          <w:rFonts w:cstheme="minorHAnsi"/>
          <w:b/>
          <w:bCs/>
        </w:rPr>
        <w:t>directed</w:t>
      </w:r>
      <w:r w:rsidRPr="00452B8E">
        <w:rPr>
          <w:rFonts w:cstheme="minorHAnsi"/>
          <w:b/>
          <w:bCs/>
          <w:spacing w:val="-5"/>
        </w:rPr>
        <w:t xml:space="preserve"> </w:t>
      </w:r>
      <w:r w:rsidRPr="00452B8E">
        <w:rPr>
          <w:rFonts w:cstheme="minorHAnsi"/>
          <w:b/>
          <w:bCs/>
        </w:rPr>
        <w:t>at albacore north of the equator in the convention area and north of the equator in the Pacific Ocean, 2020-2024 (provisional).</w:t>
      </w:r>
    </w:p>
    <w:p w14:paraId="1AEEA84E" w14:textId="77777777" w:rsidR="00452B8E" w:rsidRPr="00452B8E" w:rsidRDefault="00452B8E" w:rsidP="00452B8E">
      <w:pPr>
        <w:pStyle w:val="BodyText"/>
        <w:adjustRightInd w:val="0"/>
        <w:snapToGrid w:val="0"/>
        <w:rPr>
          <w:rFonts w:asciiTheme="minorHAnsi" w:hAnsiTheme="minorHAnsi" w:cstheme="minorHAnsi"/>
          <w:b/>
          <w:sz w:val="22"/>
          <w:szCs w:val="22"/>
        </w:rPr>
      </w:pPr>
    </w:p>
    <w:tbl>
      <w:tblPr>
        <w:tblW w:w="102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630"/>
        <w:gridCol w:w="900"/>
        <w:gridCol w:w="682"/>
        <w:gridCol w:w="683"/>
        <w:gridCol w:w="683"/>
        <w:gridCol w:w="683"/>
        <w:gridCol w:w="683"/>
        <w:gridCol w:w="683"/>
        <w:gridCol w:w="683"/>
        <w:gridCol w:w="683"/>
        <w:gridCol w:w="683"/>
        <w:gridCol w:w="683"/>
        <w:gridCol w:w="683"/>
        <w:gridCol w:w="683"/>
      </w:tblGrid>
      <w:tr w:rsidR="00452B8E" w:rsidRPr="00452B8E" w14:paraId="648C8231" w14:textId="77777777" w:rsidTr="00452B8E">
        <w:trPr>
          <w:trHeight w:val="460"/>
        </w:trPr>
        <w:tc>
          <w:tcPr>
            <w:tcW w:w="540" w:type="dxa"/>
            <w:vMerge w:val="restart"/>
          </w:tcPr>
          <w:p w14:paraId="50BB861C"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CCM</w:t>
            </w:r>
          </w:p>
        </w:tc>
        <w:tc>
          <w:tcPr>
            <w:tcW w:w="630" w:type="dxa"/>
            <w:vMerge w:val="restart"/>
          </w:tcPr>
          <w:p w14:paraId="4514CED7" w14:textId="77777777" w:rsidR="00452B8E" w:rsidRPr="00452B8E" w:rsidRDefault="00452B8E" w:rsidP="00452B8E">
            <w:pPr>
              <w:pStyle w:val="TableParagraph"/>
              <w:adjustRightInd w:val="0"/>
              <w:snapToGrid w:val="0"/>
              <w:ind w:left="106"/>
              <w:jc w:val="left"/>
              <w:rPr>
                <w:rFonts w:asciiTheme="minorHAnsi" w:hAnsiTheme="minorHAnsi" w:cstheme="minorHAnsi"/>
                <w:bCs/>
                <w:sz w:val="20"/>
                <w:szCs w:val="20"/>
              </w:rPr>
            </w:pPr>
            <w:r w:rsidRPr="00452B8E">
              <w:rPr>
                <w:rFonts w:asciiTheme="minorHAnsi" w:hAnsiTheme="minorHAnsi" w:cstheme="minorHAnsi"/>
                <w:bCs/>
                <w:spacing w:val="-4"/>
                <w:sz w:val="20"/>
                <w:szCs w:val="20"/>
              </w:rPr>
              <w:t>Area</w:t>
            </w:r>
          </w:p>
        </w:tc>
        <w:tc>
          <w:tcPr>
            <w:tcW w:w="900" w:type="dxa"/>
            <w:vMerge w:val="restart"/>
          </w:tcPr>
          <w:p w14:paraId="4A4FF2CF" w14:textId="77777777" w:rsidR="00452B8E" w:rsidRPr="00452B8E" w:rsidRDefault="00452B8E" w:rsidP="00452B8E">
            <w:pPr>
              <w:pStyle w:val="TableParagraph"/>
              <w:adjustRightInd w:val="0"/>
              <w:snapToGrid w:val="0"/>
              <w:jc w:val="center"/>
              <w:rPr>
                <w:rFonts w:asciiTheme="minorHAnsi" w:hAnsiTheme="minorHAnsi" w:cstheme="minorHAnsi"/>
                <w:bCs/>
                <w:sz w:val="20"/>
                <w:szCs w:val="20"/>
              </w:rPr>
            </w:pPr>
            <w:r w:rsidRPr="00452B8E">
              <w:rPr>
                <w:rFonts w:asciiTheme="minorHAnsi" w:hAnsiTheme="minorHAnsi" w:cstheme="minorHAnsi"/>
                <w:bCs/>
                <w:spacing w:val="-2"/>
                <w:sz w:val="20"/>
                <w:szCs w:val="20"/>
              </w:rPr>
              <w:t>Fishery</w:t>
            </w:r>
          </w:p>
        </w:tc>
        <w:tc>
          <w:tcPr>
            <w:tcW w:w="1365" w:type="dxa"/>
            <w:gridSpan w:val="2"/>
            <w:vAlign w:val="center"/>
          </w:tcPr>
          <w:p w14:paraId="7822CDD5" w14:textId="77777777" w:rsidR="00452B8E" w:rsidRPr="00452B8E" w:rsidRDefault="00452B8E" w:rsidP="00452B8E">
            <w:pPr>
              <w:pStyle w:val="TableParagraph"/>
              <w:adjustRightInd w:val="0"/>
              <w:snapToGrid w:val="0"/>
              <w:ind w:left="108"/>
              <w:jc w:val="center"/>
              <w:rPr>
                <w:rFonts w:asciiTheme="minorHAnsi" w:hAnsiTheme="minorHAnsi" w:cstheme="minorHAnsi"/>
                <w:bCs/>
                <w:sz w:val="20"/>
                <w:szCs w:val="20"/>
              </w:rPr>
            </w:pPr>
            <w:r w:rsidRPr="00452B8E">
              <w:rPr>
                <w:rFonts w:asciiTheme="minorHAnsi" w:hAnsiTheme="minorHAnsi" w:cstheme="minorHAnsi"/>
                <w:bCs/>
                <w:spacing w:val="-2"/>
                <w:sz w:val="20"/>
                <w:szCs w:val="20"/>
              </w:rPr>
              <w:t>2002-</w:t>
            </w:r>
            <w:r w:rsidRPr="00452B8E">
              <w:rPr>
                <w:rFonts w:asciiTheme="minorHAnsi" w:hAnsiTheme="minorHAnsi" w:cstheme="minorHAnsi"/>
                <w:bCs/>
                <w:spacing w:val="-4"/>
                <w:sz w:val="20"/>
                <w:szCs w:val="20"/>
              </w:rPr>
              <w:t>2004</w:t>
            </w:r>
          </w:p>
          <w:p w14:paraId="6A3F4E07" w14:textId="77777777" w:rsidR="00452B8E" w:rsidRPr="00452B8E" w:rsidRDefault="00452B8E" w:rsidP="00452B8E">
            <w:pPr>
              <w:pStyle w:val="TableParagraph"/>
              <w:adjustRightInd w:val="0"/>
              <w:snapToGrid w:val="0"/>
              <w:ind w:left="108"/>
              <w:jc w:val="center"/>
              <w:rPr>
                <w:rFonts w:asciiTheme="minorHAnsi" w:hAnsiTheme="minorHAnsi" w:cstheme="minorHAnsi"/>
                <w:bCs/>
                <w:sz w:val="20"/>
                <w:szCs w:val="20"/>
              </w:rPr>
            </w:pPr>
            <w:r w:rsidRPr="00452B8E">
              <w:rPr>
                <w:rFonts w:asciiTheme="minorHAnsi" w:hAnsiTheme="minorHAnsi" w:cstheme="minorHAnsi"/>
                <w:bCs/>
                <w:spacing w:val="-2"/>
                <w:sz w:val="20"/>
                <w:szCs w:val="20"/>
              </w:rPr>
              <w:t>Average</w:t>
            </w:r>
          </w:p>
        </w:tc>
        <w:tc>
          <w:tcPr>
            <w:tcW w:w="1366" w:type="dxa"/>
            <w:gridSpan w:val="2"/>
            <w:vAlign w:val="center"/>
          </w:tcPr>
          <w:p w14:paraId="19A140E1" w14:textId="77777777" w:rsidR="00452B8E" w:rsidRPr="00452B8E" w:rsidRDefault="00452B8E" w:rsidP="00452B8E">
            <w:pPr>
              <w:pStyle w:val="TableParagraph"/>
              <w:adjustRightInd w:val="0"/>
              <w:snapToGrid w:val="0"/>
              <w:ind w:left="109"/>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2020</w:t>
            </w:r>
          </w:p>
        </w:tc>
        <w:tc>
          <w:tcPr>
            <w:tcW w:w="1366" w:type="dxa"/>
            <w:gridSpan w:val="2"/>
            <w:vAlign w:val="center"/>
          </w:tcPr>
          <w:p w14:paraId="5A42C583" w14:textId="77777777" w:rsidR="00452B8E" w:rsidRPr="00452B8E" w:rsidRDefault="00452B8E" w:rsidP="00452B8E">
            <w:pPr>
              <w:pStyle w:val="TableParagraph"/>
              <w:adjustRightInd w:val="0"/>
              <w:snapToGrid w:val="0"/>
              <w:ind w:left="109"/>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2021</w:t>
            </w:r>
          </w:p>
        </w:tc>
        <w:tc>
          <w:tcPr>
            <w:tcW w:w="1366" w:type="dxa"/>
            <w:gridSpan w:val="2"/>
            <w:vAlign w:val="center"/>
          </w:tcPr>
          <w:p w14:paraId="4EA02142" w14:textId="77777777" w:rsidR="00452B8E" w:rsidRPr="00452B8E" w:rsidRDefault="00452B8E" w:rsidP="00452B8E">
            <w:pPr>
              <w:pStyle w:val="TableParagraph"/>
              <w:adjustRightInd w:val="0"/>
              <w:snapToGrid w:val="0"/>
              <w:ind w:left="111"/>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2022</w:t>
            </w:r>
          </w:p>
        </w:tc>
        <w:tc>
          <w:tcPr>
            <w:tcW w:w="1366" w:type="dxa"/>
            <w:gridSpan w:val="2"/>
            <w:vAlign w:val="center"/>
          </w:tcPr>
          <w:p w14:paraId="7028C5AD" w14:textId="77777777" w:rsidR="00452B8E" w:rsidRPr="00452B8E" w:rsidRDefault="00452B8E" w:rsidP="00452B8E">
            <w:pPr>
              <w:pStyle w:val="TableParagraph"/>
              <w:adjustRightInd w:val="0"/>
              <w:snapToGrid w:val="0"/>
              <w:ind w:left="113"/>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2023</w:t>
            </w:r>
          </w:p>
        </w:tc>
        <w:tc>
          <w:tcPr>
            <w:tcW w:w="1366" w:type="dxa"/>
            <w:gridSpan w:val="2"/>
            <w:vAlign w:val="center"/>
          </w:tcPr>
          <w:p w14:paraId="673482D8" w14:textId="77777777" w:rsidR="00452B8E" w:rsidRPr="00452B8E" w:rsidRDefault="00452B8E" w:rsidP="00452B8E">
            <w:pPr>
              <w:pStyle w:val="TableParagraph"/>
              <w:adjustRightInd w:val="0"/>
              <w:snapToGrid w:val="0"/>
              <w:ind w:left="115"/>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2024</w:t>
            </w:r>
          </w:p>
        </w:tc>
      </w:tr>
      <w:tr w:rsidR="00452B8E" w:rsidRPr="00452B8E" w14:paraId="485EED1D" w14:textId="77777777" w:rsidTr="00452B8E">
        <w:trPr>
          <w:trHeight w:val="275"/>
        </w:trPr>
        <w:tc>
          <w:tcPr>
            <w:tcW w:w="540" w:type="dxa"/>
            <w:vMerge/>
            <w:tcBorders>
              <w:top w:val="nil"/>
            </w:tcBorders>
          </w:tcPr>
          <w:p w14:paraId="7D6B76F3" w14:textId="77777777" w:rsidR="00452B8E" w:rsidRPr="00452B8E" w:rsidRDefault="00452B8E" w:rsidP="00452B8E">
            <w:pPr>
              <w:adjustRightInd w:val="0"/>
              <w:snapToGrid w:val="0"/>
              <w:spacing w:after="0" w:line="240" w:lineRule="auto"/>
              <w:rPr>
                <w:rFonts w:cstheme="minorHAnsi"/>
                <w:bCs/>
                <w:sz w:val="20"/>
                <w:szCs w:val="20"/>
              </w:rPr>
            </w:pPr>
          </w:p>
        </w:tc>
        <w:tc>
          <w:tcPr>
            <w:tcW w:w="630" w:type="dxa"/>
            <w:vMerge/>
            <w:tcBorders>
              <w:top w:val="nil"/>
            </w:tcBorders>
          </w:tcPr>
          <w:p w14:paraId="1EBF50B9" w14:textId="77777777" w:rsidR="00452B8E" w:rsidRPr="00452B8E" w:rsidRDefault="00452B8E" w:rsidP="00452B8E">
            <w:pPr>
              <w:adjustRightInd w:val="0"/>
              <w:snapToGrid w:val="0"/>
              <w:spacing w:after="0" w:line="240" w:lineRule="auto"/>
              <w:rPr>
                <w:rFonts w:cstheme="minorHAnsi"/>
                <w:bCs/>
                <w:sz w:val="20"/>
                <w:szCs w:val="20"/>
              </w:rPr>
            </w:pPr>
          </w:p>
        </w:tc>
        <w:tc>
          <w:tcPr>
            <w:tcW w:w="900" w:type="dxa"/>
            <w:vMerge/>
            <w:tcBorders>
              <w:top w:val="nil"/>
            </w:tcBorders>
          </w:tcPr>
          <w:p w14:paraId="2C889A35" w14:textId="77777777" w:rsidR="00452B8E" w:rsidRPr="00452B8E" w:rsidRDefault="00452B8E" w:rsidP="00452B8E">
            <w:pPr>
              <w:adjustRightInd w:val="0"/>
              <w:snapToGrid w:val="0"/>
              <w:spacing w:after="0" w:line="240" w:lineRule="auto"/>
              <w:jc w:val="center"/>
              <w:rPr>
                <w:rFonts w:cstheme="minorHAnsi"/>
                <w:bCs/>
                <w:sz w:val="20"/>
                <w:szCs w:val="20"/>
              </w:rPr>
            </w:pPr>
          </w:p>
        </w:tc>
        <w:tc>
          <w:tcPr>
            <w:tcW w:w="682" w:type="dxa"/>
          </w:tcPr>
          <w:p w14:paraId="0F90A44C" w14:textId="2FBB111B"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Pr>
                <w:rFonts w:asciiTheme="minorHAnsi" w:hAnsiTheme="minorHAnsi" w:cstheme="minorHAnsi"/>
                <w:bCs/>
                <w:spacing w:val="-8"/>
                <w:sz w:val="20"/>
                <w:szCs w:val="20"/>
              </w:rPr>
              <w:t>vessels</w:t>
            </w:r>
          </w:p>
        </w:tc>
        <w:tc>
          <w:tcPr>
            <w:tcW w:w="683" w:type="dxa"/>
          </w:tcPr>
          <w:p w14:paraId="3AFB9E33" w14:textId="7430529F"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vessels</w:t>
            </w:r>
          </w:p>
        </w:tc>
        <w:tc>
          <w:tcPr>
            <w:tcW w:w="683" w:type="dxa"/>
          </w:tcPr>
          <w:p w14:paraId="61F0D2E8"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6ED7F9F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6E9CE027"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13502232"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pacing w:val="-2"/>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043C8C8B"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21E862B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1"/>
                <w:sz w:val="20"/>
                <w:szCs w:val="20"/>
              </w:rPr>
              <w:t xml:space="preserve"> </w:t>
            </w:r>
            <w:r w:rsidRPr="00452B8E">
              <w:rPr>
                <w:rFonts w:asciiTheme="minorHAnsi" w:hAnsiTheme="minorHAnsi" w:cstheme="minorHAnsi"/>
                <w:bCs/>
                <w:sz w:val="20"/>
                <w:szCs w:val="20"/>
              </w:rPr>
              <w:t>Days</w:t>
            </w:r>
          </w:p>
        </w:tc>
        <w:tc>
          <w:tcPr>
            <w:tcW w:w="683" w:type="dxa"/>
          </w:tcPr>
          <w:p w14:paraId="6B1F3B5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2833D83D"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pacing w:val="-2"/>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67FB6404"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3238CEB6"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r>
      <w:tr w:rsidR="00452B8E" w:rsidRPr="00452B8E" w14:paraId="65EC2E89" w14:textId="77777777" w:rsidTr="00452B8E">
        <w:trPr>
          <w:trHeight w:val="322"/>
        </w:trPr>
        <w:tc>
          <w:tcPr>
            <w:tcW w:w="540" w:type="dxa"/>
          </w:tcPr>
          <w:p w14:paraId="7CBB58EF"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US</w:t>
            </w:r>
          </w:p>
        </w:tc>
        <w:tc>
          <w:tcPr>
            <w:tcW w:w="630" w:type="dxa"/>
          </w:tcPr>
          <w:p w14:paraId="3A4FBC24" w14:textId="77777777" w:rsidR="00452B8E" w:rsidRPr="00452B8E" w:rsidRDefault="00452B8E" w:rsidP="00452B8E">
            <w:pPr>
              <w:pStyle w:val="TableParagraph"/>
              <w:adjustRightInd w:val="0"/>
              <w:snapToGrid w:val="0"/>
              <w:ind w:left="29" w:right="20"/>
              <w:jc w:val="center"/>
              <w:rPr>
                <w:rFonts w:asciiTheme="minorHAnsi" w:hAnsiTheme="minorHAnsi" w:cstheme="minorHAnsi"/>
                <w:bCs/>
                <w:sz w:val="20"/>
                <w:szCs w:val="20"/>
              </w:rPr>
            </w:pPr>
            <w:r w:rsidRPr="00452B8E">
              <w:rPr>
                <w:rFonts w:asciiTheme="minorHAnsi" w:hAnsiTheme="minorHAnsi" w:cstheme="minorHAnsi"/>
                <w:bCs/>
                <w:spacing w:val="-4"/>
                <w:sz w:val="20"/>
                <w:szCs w:val="20"/>
              </w:rPr>
              <w:t>WCPO</w:t>
            </w:r>
          </w:p>
        </w:tc>
        <w:tc>
          <w:tcPr>
            <w:tcW w:w="900" w:type="dxa"/>
          </w:tcPr>
          <w:p w14:paraId="1FF17989" w14:textId="4CA08753" w:rsidR="00452B8E" w:rsidRPr="00452B8E" w:rsidRDefault="00452B8E" w:rsidP="00452B8E">
            <w:pPr>
              <w:pStyle w:val="TableParagraph"/>
              <w:adjustRightInd w:val="0"/>
              <w:snapToGrid w:val="0"/>
              <w:jc w:val="center"/>
              <w:rPr>
                <w:rFonts w:asciiTheme="minorHAnsi" w:hAnsiTheme="minorHAnsi" w:cstheme="minorHAnsi"/>
                <w:bCs/>
                <w:sz w:val="20"/>
                <w:szCs w:val="20"/>
              </w:rPr>
            </w:pPr>
            <w:r>
              <w:rPr>
                <w:rFonts w:asciiTheme="minorHAnsi" w:hAnsiTheme="minorHAnsi" w:cstheme="minorHAnsi"/>
                <w:bCs/>
                <w:spacing w:val="-2"/>
                <w:sz w:val="20"/>
                <w:szCs w:val="20"/>
              </w:rPr>
              <w:t>Alb.</w:t>
            </w:r>
            <w:r w:rsidRPr="00452B8E">
              <w:rPr>
                <w:rFonts w:asciiTheme="minorHAnsi" w:hAnsiTheme="minorHAnsi" w:cstheme="minorHAnsi"/>
                <w:bCs/>
                <w:spacing w:val="-2"/>
                <w:sz w:val="20"/>
                <w:szCs w:val="20"/>
              </w:rPr>
              <w:t>Troll</w:t>
            </w:r>
          </w:p>
        </w:tc>
        <w:tc>
          <w:tcPr>
            <w:tcW w:w="682" w:type="dxa"/>
          </w:tcPr>
          <w:p w14:paraId="0DD0490D"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p>
        </w:tc>
        <w:tc>
          <w:tcPr>
            <w:tcW w:w="683" w:type="dxa"/>
          </w:tcPr>
          <w:p w14:paraId="0A8F27C1" w14:textId="7CDE8B9A"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p>
        </w:tc>
        <w:tc>
          <w:tcPr>
            <w:tcW w:w="683" w:type="dxa"/>
          </w:tcPr>
          <w:p w14:paraId="30F4DB26"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3C8817F2" w14:textId="77777777"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r w:rsidRPr="00452B8E">
              <w:rPr>
                <w:rFonts w:asciiTheme="minorHAnsi" w:hAnsiTheme="minorHAnsi" w:cstheme="minorHAnsi"/>
                <w:bCs/>
                <w:spacing w:val="-5"/>
                <w:sz w:val="20"/>
                <w:szCs w:val="20"/>
              </w:rPr>
              <w:t>27</w:t>
            </w:r>
          </w:p>
        </w:tc>
        <w:tc>
          <w:tcPr>
            <w:tcW w:w="683" w:type="dxa"/>
          </w:tcPr>
          <w:p w14:paraId="4C0B8245"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7091655C" w14:textId="77777777" w:rsidR="00452B8E" w:rsidRPr="00452B8E" w:rsidRDefault="00452B8E" w:rsidP="00452B8E">
            <w:pPr>
              <w:pStyle w:val="TableParagraph"/>
              <w:adjustRightInd w:val="0"/>
              <w:snapToGrid w:val="0"/>
              <w:ind w:left="110"/>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14EA6187"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7EAC291E" w14:textId="77777777" w:rsidR="00452B8E" w:rsidRPr="00452B8E" w:rsidRDefault="00452B8E" w:rsidP="00452B8E">
            <w:pPr>
              <w:pStyle w:val="TableParagraph"/>
              <w:adjustRightInd w:val="0"/>
              <w:snapToGrid w:val="0"/>
              <w:ind w:left="112"/>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2DB26321"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2F91ACF3" w14:textId="77777777" w:rsidR="00452B8E" w:rsidRPr="00452B8E" w:rsidRDefault="00452B8E" w:rsidP="00452B8E">
            <w:pPr>
              <w:pStyle w:val="TableParagraph"/>
              <w:adjustRightInd w:val="0"/>
              <w:snapToGrid w:val="0"/>
              <w:ind w:left="114"/>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02A4B674"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3F84142" w14:textId="77777777" w:rsidR="00452B8E" w:rsidRPr="00452B8E" w:rsidRDefault="00452B8E" w:rsidP="00452B8E">
            <w:pPr>
              <w:pStyle w:val="TableParagraph"/>
              <w:adjustRightInd w:val="0"/>
              <w:snapToGrid w:val="0"/>
              <w:ind w:left="116"/>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r>
      <w:tr w:rsidR="00452B8E" w:rsidRPr="00452B8E" w14:paraId="0EE7B224" w14:textId="77777777" w:rsidTr="00452B8E">
        <w:trPr>
          <w:trHeight w:val="322"/>
        </w:trPr>
        <w:tc>
          <w:tcPr>
            <w:tcW w:w="540" w:type="dxa"/>
          </w:tcPr>
          <w:p w14:paraId="30C21906"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US</w:t>
            </w:r>
          </w:p>
        </w:tc>
        <w:tc>
          <w:tcPr>
            <w:tcW w:w="630" w:type="dxa"/>
          </w:tcPr>
          <w:p w14:paraId="2146CEE0" w14:textId="77777777" w:rsidR="00452B8E" w:rsidRPr="00452B8E" w:rsidRDefault="00452B8E" w:rsidP="00452B8E">
            <w:pPr>
              <w:pStyle w:val="TableParagraph"/>
              <w:adjustRightInd w:val="0"/>
              <w:snapToGrid w:val="0"/>
              <w:ind w:left="9" w:right="29"/>
              <w:jc w:val="center"/>
              <w:rPr>
                <w:rFonts w:asciiTheme="minorHAnsi" w:hAnsiTheme="minorHAnsi" w:cstheme="minorHAnsi"/>
                <w:bCs/>
                <w:sz w:val="20"/>
                <w:szCs w:val="20"/>
              </w:rPr>
            </w:pPr>
            <w:r w:rsidRPr="00452B8E">
              <w:rPr>
                <w:rFonts w:asciiTheme="minorHAnsi" w:hAnsiTheme="minorHAnsi" w:cstheme="minorHAnsi"/>
                <w:bCs/>
                <w:spacing w:val="-2"/>
                <w:sz w:val="20"/>
                <w:szCs w:val="20"/>
              </w:rPr>
              <w:t>Pacific</w:t>
            </w:r>
          </w:p>
        </w:tc>
        <w:tc>
          <w:tcPr>
            <w:tcW w:w="900" w:type="dxa"/>
          </w:tcPr>
          <w:p w14:paraId="347B3D18" w14:textId="242EEC04" w:rsidR="00452B8E" w:rsidRPr="00452B8E" w:rsidRDefault="00452B8E" w:rsidP="00452B8E">
            <w:pPr>
              <w:pStyle w:val="TableParagraph"/>
              <w:adjustRightInd w:val="0"/>
              <w:snapToGrid w:val="0"/>
              <w:jc w:val="center"/>
              <w:rPr>
                <w:rFonts w:asciiTheme="minorHAnsi" w:hAnsiTheme="minorHAnsi" w:cstheme="minorHAnsi"/>
                <w:bCs/>
                <w:sz w:val="20"/>
                <w:szCs w:val="20"/>
              </w:rPr>
            </w:pPr>
            <w:r>
              <w:rPr>
                <w:rFonts w:asciiTheme="minorHAnsi" w:hAnsiTheme="minorHAnsi" w:cstheme="minorHAnsi"/>
                <w:bCs/>
                <w:spacing w:val="-2"/>
                <w:sz w:val="20"/>
                <w:szCs w:val="20"/>
              </w:rPr>
              <w:t>Alb.</w:t>
            </w:r>
            <w:r w:rsidRPr="00452B8E">
              <w:rPr>
                <w:rFonts w:asciiTheme="minorHAnsi" w:hAnsiTheme="minorHAnsi" w:cstheme="minorHAnsi"/>
                <w:bCs/>
                <w:spacing w:val="-2"/>
                <w:sz w:val="20"/>
                <w:szCs w:val="20"/>
              </w:rPr>
              <w:t>Troll</w:t>
            </w:r>
          </w:p>
        </w:tc>
        <w:tc>
          <w:tcPr>
            <w:tcW w:w="682" w:type="dxa"/>
          </w:tcPr>
          <w:p w14:paraId="76E393C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p>
        </w:tc>
        <w:tc>
          <w:tcPr>
            <w:tcW w:w="683" w:type="dxa"/>
          </w:tcPr>
          <w:p w14:paraId="13A89C13" w14:textId="009E9E3E"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p>
        </w:tc>
        <w:tc>
          <w:tcPr>
            <w:tcW w:w="683" w:type="dxa"/>
          </w:tcPr>
          <w:p w14:paraId="46783EAC"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E09280D" w14:textId="77777777"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r w:rsidRPr="00452B8E">
              <w:rPr>
                <w:rFonts w:asciiTheme="minorHAnsi" w:hAnsiTheme="minorHAnsi" w:cstheme="minorHAnsi"/>
                <w:bCs/>
                <w:spacing w:val="-2"/>
                <w:sz w:val="20"/>
                <w:szCs w:val="20"/>
              </w:rPr>
              <w:t>8,727</w:t>
            </w:r>
          </w:p>
        </w:tc>
        <w:tc>
          <w:tcPr>
            <w:tcW w:w="683" w:type="dxa"/>
          </w:tcPr>
          <w:p w14:paraId="10522CDA"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3B8F6E87" w14:textId="77777777" w:rsidR="00452B8E" w:rsidRPr="00452B8E" w:rsidRDefault="00452B8E" w:rsidP="00452B8E">
            <w:pPr>
              <w:pStyle w:val="TableParagraph"/>
              <w:adjustRightInd w:val="0"/>
              <w:snapToGrid w:val="0"/>
              <w:ind w:left="110"/>
              <w:jc w:val="left"/>
              <w:rPr>
                <w:rFonts w:asciiTheme="minorHAnsi" w:hAnsiTheme="minorHAnsi" w:cstheme="minorHAnsi"/>
                <w:bCs/>
                <w:sz w:val="20"/>
                <w:szCs w:val="20"/>
              </w:rPr>
            </w:pPr>
            <w:r w:rsidRPr="00452B8E">
              <w:rPr>
                <w:rFonts w:asciiTheme="minorHAnsi" w:hAnsiTheme="minorHAnsi" w:cstheme="minorHAnsi"/>
                <w:bCs/>
                <w:spacing w:val="-2"/>
                <w:sz w:val="20"/>
                <w:szCs w:val="20"/>
              </w:rPr>
              <w:t>7,399</w:t>
            </w:r>
          </w:p>
        </w:tc>
        <w:tc>
          <w:tcPr>
            <w:tcW w:w="683" w:type="dxa"/>
          </w:tcPr>
          <w:p w14:paraId="089007E3"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188B56F3" w14:textId="77777777" w:rsidR="00452B8E" w:rsidRPr="00452B8E" w:rsidRDefault="00452B8E" w:rsidP="00452B8E">
            <w:pPr>
              <w:pStyle w:val="TableParagraph"/>
              <w:adjustRightInd w:val="0"/>
              <w:snapToGrid w:val="0"/>
              <w:ind w:left="112"/>
              <w:jc w:val="left"/>
              <w:rPr>
                <w:rFonts w:asciiTheme="minorHAnsi" w:hAnsiTheme="minorHAnsi" w:cstheme="minorHAnsi"/>
                <w:bCs/>
                <w:sz w:val="20"/>
                <w:szCs w:val="20"/>
              </w:rPr>
            </w:pPr>
            <w:r w:rsidRPr="00452B8E">
              <w:rPr>
                <w:rFonts w:asciiTheme="minorHAnsi" w:hAnsiTheme="minorHAnsi" w:cstheme="minorHAnsi"/>
                <w:bCs/>
                <w:spacing w:val="-2"/>
                <w:sz w:val="20"/>
                <w:szCs w:val="20"/>
              </w:rPr>
              <w:t>8,475</w:t>
            </w:r>
          </w:p>
        </w:tc>
        <w:tc>
          <w:tcPr>
            <w:tcW w:w="683" w:type="dxa"/>
          </w:tcPr>
          <w:p w14:paraId="349366B2"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15D779E8" w14:textId="77777777" w:rsidR="00452B8E" w:rsidRPr="00452B8E" w:rsidRDefault="00452B8E" w:rsidP="00452B8E">
            <w:pPr>
              <w:pStyle w:val="TableParagraph"/>
              <w:adjustRightInd w:val="0"/>
              <w:snapToGrid w:val="0"/>
              <w:ind w:left="114"/>
              <w:jc w:val="left"/>
              <w:rPr>
                <w:rFonts w:asciiTheme="minorHAnsi" w:hAnsiTheme="minorHAnsi" w:cstheme="minorHAnsi"/>
                <w:bCs/>
                <w:sz w:val="20"/>
                <w:szCs w:val="20"/>
              </w:rPr>
            </w:pPr>
            <w:r w:rsidRPr="00452B8E">
              <w:rPr>
                <w:rFonts w:asciiTheme="minorHAnsi" w:hAnsiTheme="minorHAnsi" w:cstheme="minorHAnsi"/>
                <w:bCs/>
                <w:spacing w:val="-2"/>
                <w:sz w:val="20"/>
                <w:szCs w:val="20"/>
              </w:rPr>
              <w:t>5,559</w:t>
            </w:r>
          </w:p>
        </w:tc>
        <w:tc>
          <w:tcPr>
            <w:tcW w:w="683" w:type="dxa"/>
          </w:tcPr>
          <w:p w14:paraId="066C7873"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A558BFA" w14:textId="77777777" w:rsidR="00452B8E" w:rsidRPr="00452B8E" w:rsidRDefault="00452B8E" w:rsidP="00452B8E">
            <w:pPr>
              <w:pStyle w:val="TableParagraph"/>
              <w:adjustRightInd w:val="0"/>
              <w:snapToGrid w:val="0"/>
              <w:ind w:left="116"/>
              <w:jc w:val="left"/>
              <w:rPr>
                <w:rFonts w:asciiTheme="minorHAnsi" w:hAnsiTheme="minorHAnsi" w:cstheme="minorHAnsi"/>
                <w:bCs/>
                <w:sz w:val="20"/>
                <w:szCs w:val="20"/>
              </w:rPr>
            </w:pPr>
            <w:r w:rsidRPr="00452B8E">
              <w:rPr>
                <w:rFonts w:asciiTheme="minorHAnsi" w:hAnsiTheme="minorHAnsi" w:cstheme="minorHAnsi"/>
                <w:bCs/>
                <w:spacing w:val="-2"/>
                <w:sz w:val="20"/>
                <w:szCs w:val="20"/>
              </w:rPr>
              <w:t>5,990</w:t>
            </w:r>
          </w:p>
        </w:tc>
      </w:tr>
    </w:tbl>
    <w:p w14:paraId="69A9CB05" w14:textId="77777777" w:rsidR="00452B8E" w:rsidRPr="00452B8E" w:rsidRDefault="00452B8E" w:rsidP="00452B8E">
      <w:pPr>
        <w:pStyle w:val="BodyText"/>
        <w:adjustRightInd w:val="0"/>
        <w:snapToGrid w:val="0"/>
        <w:rPr>
          <w:rFonts w:asciiTheme="minorHAnsi" w:hAnsiTheme="minorHAnsi" w:cstheme="minorHAnsi"/>
          <w:b/>
          <w:sz w:val="22"/>
          <w:szCs w:val="22"/>
        </w:rPr>
      </w:pPr>
    </w:p>
    <w:p w14:paraId="55EDB1B1" w14:textId="2423EC20" w:rsidR="00452B8E" w:rsidRPr="00452B8E" w:rsidRDefault="00452B8E"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Vanuatu</w:t>
      </w:r>
    </w:p>
    <w:p w14:paraId="09DF0922" w14:textId="77777777" w:rsidR="00452B8E" w:rsidRPr="00452B8E" w:rsidRDefault="00452B8E" w:rsidP="00452B8E">
      <w:pPr>
        <w:adjustRightInd w:val="0"/>
        <w:snapToGrid w:val="0"/>
        <w:spacing w:after="0" w:line="240" w:lineRule="auto"/>
        <w:rPr>
          <w:rFonts w:cstheme="minorHAnsi"/>
        </w:rPr>
      </w:pPr>
    </w:p>
    <w:p w14:paraId="4C6E1A45" w14:textId="77777777" w:rsidR="00452B8E" w:rsidRPr="00452B8E" w:rsidRDefault="00452B8E"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Lucy Joy &lt;ljoy@fisheries.gov.vu&gt;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17, 2025 10:33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Jeyalda Ngwele &lt;njeyalda@fisheries.gov.vu&gt;; Tony Taleo &lt;ttaleo@fisheries.gov.vu&gt;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6F29665" w14:textId="77777777" w:rsidR="00452B8E" w:rsidRPr="00452B8E" w:rsidRDefault="00452B8E" w:rsidP="00452B8E">
      <w:pPr>
        <w:adjustRightInd w:val="0"/>
        <w:snapToGrid w:val="0"/>
        <w:spacing w:after="0" w:line="240" w:lineRule="auto"/>
        <w:rPr>
          <w:rFonts w:cstheme="minorHAnsi"/>
        </w:rPr>
      </w:pPr>
    </w:p>
    <w:p w14:paraId="1380658E"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Dear SungKwon,</w:t>
      </w:r>
    </w:p>
    <w:p w14:paraId="3FC4A94A" w14:textId="77777777" w:rsidR="00452B8E" w:rsidRPr="00452B8E" w:rsidRDefault="00452B8E" w:rsidP="00452B8E">
      <w:pPr>
        <w:adjustRightInd w:val="0"/>
        <w:snapToGrid w:val="0"/>
        <w:spacing w:after="0" w:line="240" w:lineRule="auto"/>
        <w:rPr>
          <w:rFonts w:eastAsia="Times New Roman" w:cstheme="minorHAnsi"/>
          <w:color w:val="000000"/>
        </w:rPr>
      </w:pPr>
    </w:p>
    <w:p w14:paraId="769F5844"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We submit for your perusal our 2024 reports for North Pacific Albacore, Pacific Bluefin tuna and North Pacific Swordfish.</w:t>
      </w:r>
    </w:p>
    <w:p w14:paraId="5A0A277B" w14:textId="77777777" w:rsidR="00452B8E" w:rsidRPr="00452B8E" w:rsidRDefault="00452B8E" w:rsidP="00452B8E">
      <w:pPr>
        <w:adjustRightInd w:val="0"/>
        <w:snapToGrid w:val="0"/>
        <w:spacing w:after="0" w:line="240" w:lineRule="auto"/>
        <w:rPr>
          <w:rFonts w:eastAsia="Times New Roman" w:cstheme="minorHAnsi"/>
          <w:color w:val="000000"/>
        </w:rPr>
      </w:pPr>
    </w:p>
    <w:p w14:paraId="52998069"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Please kindly confirm receipt of the attached and let us know if you have any questions.</w:t>
      </w:r>
    </w:p>
    <w:p w14:paraId="65E0171B" w14:textId="77777777" w:rsidR="00452B8E" w:rsidRPr="00452B8E" w:rsidRDefault="00452B8E" w:rsidP="00452B8E">
      <w:pPr>
        <w:adjustRightInd w:val="0"/>
        <w:snapToGrid w:val="0"/>
        <w:spacing w:after="0" w:line="240" w:lineRule="auto"/>
        <w:rPr>
          <w:rFonts w:eastAsia="Times New Roman" w:cstheme="minorHAnsi"/>
          <w:color w:val="000000"/>
        </w:rPr>
      </w:pPr>
    </w:p>
    <w:p w14:paraId="60E35447"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Thankyou and kind regards,</w:t>
      </w:r>
    </w:p>
    <w:p w14:paraId="0C251019" w14:textId="77777777" w:rsidR="00452B8E" w:rsidRPr="00452B8E" w:rsidRDefault="00452B8E" w:rsidP="00452B8E">
      <w:pPr>
        <w:adjustRightInd w:val="0"/>
        <w:snapToGrid w:val="0"/>
        <w:spacing w:after="0" w:line="240" w:lineRule="auto"/>
        <w:rPr>
          <w:rFonts w:eastAsia="Times New Roman" w:cstheme="minorHAnsi"/>
          <w:color w:val="000000"/>
        </w:rPr>
      </w:pPr>
    </w:p>
    <w:p w14:paraId="04E73C91" w14:textId="77777777" w:rsidR="00452B8E" w:rsidRPr="00452B8E" w:rsidRDefault="00452B8E" w:rsidP="00452B8E">
      <w:pPr>
        <w:pStyle w:val="NormalWeb"/>
        <w:shd w:val="clear" w:color="auto" w:fill="FFFFFF"/>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000000"/>
          <w:sz w:val="22"/>
          <w:szCs w:val="22"/>
        </w:rPr>
        <w:t>Lucy A Joy</w:t>
      </w:r>
    </w:p>
    <w:sectPr w:rsidR="00452B8E" w:rsidRPr="00452B8E" w:rsidSect="004D66E6">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2AC93" w14:textId="77777777" w:rsidR="002A4BFD" w:rsidRDefault="002A4BFD" w:rsidP="002D3C17">
      <w:pPr>
        <w:spacing w:after="0" w:line="240" w:lineRule="auto"/>
      </w:pPr>
      <w:r>
        <w:separator/>
      </w:r>
    </w:p>
  </w:endnote>
  <w:endnote w:type="continuationSeparator" w:id="0">
    <w:p w14:paraId="3A4165B7" w14:textId="77777777" w:rsidR="002A4BFD" w:rsidRDefault="002A4BFD"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ACF3C50" w:usb2="00000016" w:usb3="00000000" w:csb0="0004001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Noto Sans KR">
    <w:panose1 w:val="020B0200000000000000"/>
    <w:charset w:val="80"/>
    <w:family w:val="swiss"/>
    <w:pitch w:val="variable"/>
    <w:sig w:usb0="30000287" w:usb1="2BDF3C10" w:usb2="00000016" w:usb3="00000000" w:csb0="002E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F026B" w14:textId="77777777" w:rsidR="002A4BFD" w:rsidRDefault="002A4BFD" w:rsidP="002D3C17">
      <w:pPr>
        <w:spacing w:after="0" w:line="240" w:lineRule="auto"/>
      </w:pPr>
      <w:r>
        <w:separator/>
      </w:r>
    </w:p>
  </w:footnote>
  <w:footnote w:type="continuationSeparator" w:id="0">
    <w:p w14:paraId="4698E2E2" w14:textId="77777777" w:rsidR="002A4BFD" w:rsidRDefault="002A4BFD" w:rsidP="002D3C17">
      <w:pPr>
        <w:spacing w:after="0" w:line="240" w:lineRule="auto"/>
      </w:pPr>
      <w:r>
        <w:continuationSeparator/>
      </w:r>
    </w:p>
  </w:footnote>
  <w:footnote w:id="1">
    <w:p w14:paraId="7C464243" w14:textId="30DE37B4" w:rsidR="00292D96" w:rsidRDefault="00292D96">
      <w:pPr>
        <w:pStyle w:val="FootnoteText"/>
      </w:pPr>
      <w:ins w:id="2" w:author="SungKwon Soh" w:date="2025-06-26T15:09:00Z" w16du:dateUtc="2025-06-26T06:09:00Z">
        <w:r>
          <w:rPr>
            <w:rStyle w:val="FootnoteReference"/>
          </w:rPr>
          <w:footnoteRef/>
        </w:r>
        <w:r>
          <w:t xml:space="preserve"> </w:t>
        </w:r>
      </w:ins>
      <w:ins w:id="3" w:author="SungKwon Soh" w:date="2025-06-26T15:11:00Z" w16du:dateUtc="2025-06-26T06:11:00Z">
        <w:r>
          <w:t>CCMs’ comments on their effort information, as submitted via email, are annexed in Attachment A</w:t>
        </w:r>
      </w:ins>
      <w:ins w:id="4" w:author="SungKwon Soh" w:date="2025-06-26T15:09:00Z" w16du:dateUtc="2025-06-26T06:09:00Z">
        <w:r>
          <w:t>.</w:t>
        </w:r>
      </w:ins>
    </w:p>
  </w:footnote>
  <w:footnote w:id="2">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3">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4">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5">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6">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7">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8">
    <w:p w14:paraId="17A34EF1" w14:textId="77777777" w:rsidR="00C14E18" w:rsidRPr="00A46A71" w:rsidRDefault="00C14E18">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9">
    <w:p w14:paraId="58558576" w14:textId="1064826F" w:rsidR="00C14E18" w:rsidRPr="00A46A71" w:rsidRDefault="00C14E18">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10">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1">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2">
    <w:p w14:paraId="5773BD93" w14:textId="6B96E466" w:rsidR="00F820D6" w:rsidRPr="00A95CB2" w:rsidRDefault="00F820D6">
      <w:pPr>
        <w:pStyle w:val="FootnoteText"/>
        <w:rPr>
          <w:lang w:eastAsia="ko-KR"/>
        </w:rPr>
      </w:pPr>
      <w:r>
        <w:rPr>
          <w:rStyle w:val="FootnoteReference"/>
        </w:rPr>
        <w:footnoteRef/>
      </w:r>
      <w:r>
        <w:t xml:space="preserve"> </w:t>
      </w:r>
      <w:r w:rsidR="00547A48">
        <w:t>Para. 38, NC20 S</w:t>
      </w:r>
      <w:r w:rsidR="00292D96">
        <w:t>u</w:t>
      </w:r>
      <w:r w:rsidR="00547A48">
        <w:t>mmary Report: “</w:t>
      </w:r>
      <w:r w:rsidR="00547A48" w:rsidRPr="00C9326F">
        <w:rPr>
          <w:rFonts w:ascii="Calibri" w:hAnsi="Calibri" w:cs="Calibri"/>
          <w:szCs w:val="22"/>
          <w:lang w:eastAsia="ko-KR"/>
        </w:rPr>
        <w:t>After reviewing the licensing information on Vanuatu albacore longline vessels and their historical effort data</w:t>
      </w:r>
      <w:r w:rsidR="00547A48" w:rsidRPr="00D63E75">
        <w:rPr>
          <w:rFonts w:ascii="Calibri" w:hAnsi="Calibri" w:cs="Calibri"/>
          <w:b/>
          <w:bCs/>
          <w:szCs w:val="22"/>
          <w:u w:val="single"/>
          <w:lang w:eastAsia="ko-KR"/>
        </w:rPr>
        <w:t>,</w:t>
      </w:r>
      <w:r w:rsidR="00547A48" w:rsidRPr="00292D96">
        <w:rPr>
          <w:rFonts w:ascii="Calibri" w:hAnsi="Calibri" w:cs="Calibri"/>
          <w:szCs w:val="22"/>
          <w:lang w:eastAsia="ko-KR"/>
        </w:rPr>
        <w:t xml:space="preserve"> the NC noted that a tentative baseline of Vanuatu is 34 vessels and 2,753 days, which are the average figures for 2003 – 2005.</w:t>
      </w:r>
      <w:r w:rsidR="00547A48" w:rsidRPr="00292D96">
        <w:rPr>
          <w:rFonts w:ascii="Calibri" w:hAnsi="Calibri" w:cs="Calibri"/>
          <w:b/>
          <w:bCs/>
          <w:szCs w:val="22"/>
          <w:lang w:eastAsia="ko-KR"/>
        </w:rPr>
        <w:t>”</w:t>
      </w:r>
    </w:p>
  </w:footnote>
  <w:footnote w:id="13">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32A4D7FF" w14:textId="1770C8B1" w:rsidR="00C310BB" w:rsidRPr="00733BB2" w:rsidRDefault="00C310B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5">
    <w:p w14:paraId="40C1C493" w14:textId="70597D11" w:rsidR="00C310BB" w:rsidRDefault="00C310B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 w:id="16">
    <w:p w14:paraId="11E897A2" w14:textId="0661CE3A" w:rsidR="00292D96" w:rsidRPr="00292D96" w:rsidRDefault="00292D96">
      <w:pPr>
        <w:pStyle w:val="FootnoteText"/>
        <w:rPr>
          <w:lang w:eastAsia="ko-KR"/>
        </w:rPr>
      </w:pPr>
      <w:ins w:id="17" w:author="SungKwon Soh" w:date="2025-06-26T13:27:00Z" w16du:dateUtc="2025-06-26T04:27:00Z">
        <w:r w:rsidRPr="00292D96">
          <w:rPr>
            <w:rStyle w:val="FootnoteReference"/>
          </w:rPr>
          <w:footnoteRef/>
        </w:r>
        <w:r w:rsidRPr="00292D96">
          <w:t xml:space="preserve"> </w:t>
        </w:r>
        <w:r w:rsidRPr="00292D96">
          <w:rPr>
            <w:rFonts w:ascii="Calibri" w:eastAsia="Microsoft YaHei UI" w:hAnsi="Calibri" w:cs="Calibri"/>
            <w:snapToGrid w:val="0"/>
            <w:color w:val="000000"/>
            <w:rPrChange w:id="18" w:author="SungKwon Soh" w:date="2025-06-26T13:27:00Z" w16du:dateUtc="2025-06-26T04:27:00Z">
              <w:rPr>
                <w:rFonts w:ascii="Calibri" w:eastAsia="Microsoft YaHei UI" w:hAnsi="Calibri" w:cs="Calibri"/>
                <w:snapToGrid w:val="0"/>
                <w:color w:val="000000"/>
                <w:sz w:val="22"/>
                <w:szCs w:val="22"/>
              </w:rPr>
            </w:rPrChange>
          </w:rPr>
          <w:t xml:space="preserve">In 2024, China controlled the fishing effort limit for </w:t>
        </w:r>
        <w:r w:rsidRPr="00292D96">
          <w:rPr>
            <w:rFonts w:ascii="Calibri" w:eastAsia="Microsoft YaHei UI" w:hAnsi="Calibri" w:cs="Calibri"/>
            <w:snapToGrid w:val="0"/>
            <w:color w:val="000000"/>
            <w:rPrChange w:id="19" w:author="SungKwon Soh" w:date="2025-06-26T13:27:00Z" w16du:dateUtc="2025-06-26T04:27:00Z">
              <w:rPr>
                <w:rFonts w:ascii="Calibri" w:eastAsia="Microsoft YaHei UI" w:hAnsi="Calibri" w:cs="Calibri"/>
                <w:b/>
                <w:bCs/>
                <w:snapToGrid w:val="0"/>
                <w:color w:val="000000"/>
                <w:sz w:val="22"/>
                <w:szCs w:val="22"/>
              </w:rPr>
            </w:rPrChange>
          </w:rPr>
          <w:t>albacore</w:t>
        </w:r>
        <w:r w:rsidRPr="00292D96">
          <w:rPr>
            <w:rFonts w:ascii="Calibri" w:eastAsia="Microsoft YaHei UI" w:hAnsi="Calibri" w:cs="Calibri"/>
            <w:snapToGrid w:val="0"/>
            <w:color w:val="000000"/>
            <w:rPrChange w:id="20" w:author="SungKwon Soh" w:date="2025-06-26T13:27:00Z" w16du:dateUtc="2025-06-26T04:27:00Z">
              <w:rPr>
                <w:rFonts w:ascii="Calibri" w:eastAsia="Microsoft YaHei UI" w:hAnsi="Calibri" w:cs="Calibri"/>
                <w:snapToGrid w:val="0"/>
                <w:color w:val="000000"/>
                <w:sz w:val="22"/>
                <w:szCs w:val="22"/>
              </w:rPr>
            </w:rPrChange>
          </w:rPr>
          <w:t xml:space="preserve"> tuna north of the equator through total fishing days control (China's total fishing days being 1,250 days)</w:t>
        </w:r>
        <w:r>
          <w:rPr>
            <w:rFonts w:ascii="Calibri" w:hAnsi="Calibri" w:cs="Calibri" w:hint="eastAsia"/>
            <w:snapToGrid w:val="0"/>
            <w:color w:val="000000"/>
            <w:lang w:eastAsia="ko-KR"/>
          </w:rPr>
          <w:t>.</w:t>
        </w:r>
      </w:ins>
    </w:p>
  </w:footnote>
  <w:footnote w:id="17">
    <w:p w14:paraId="45773156" w14:textId="77777777" w:rsidR="005118BC" w:rsidRPr="00733BB2" w:rsidRDefault="005118BC" w:rsidP="005118BC">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8">
    <w:p w14:paraId="08AC8CA2" w14:textId="77777777" w:rsidR="00292D96" w:rsidRDefault="00292D96" w:rsidP="005118BC">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A0NjWwtDA3szC2NDZS0lEKTi0uzszPAymwqAUA/hhh/ywAAAA="/>
  </w:docVars>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2DD4"/>
    <w:rsid w:val="00093D20"/>
    <w:rsid w:val="00097188"/>
    <w:rsid w:val="000B227F"/>
    <w:rsid w:val="000B4228"/>
    <w:rsid w:val="000B50F4"/>
    <w:rsid w:val="000C6D4C"/>
    <w:rsid w:val="000D14A4"/>
    <w:rsid w:val="000D1D8A"/>
    <w:rsid w:val="000D27D0"/>
    <w:rsid w:val="000D57E7"/>
    <w:rsid w:val="000D70F7"/>
    <w:rsid w:val="000F0E8D"/>
    <w:rsid w:val="000F46A4"/>
    <w:rsid w:val="000F4F70"/>
    <w:rsid w:val="000F7024"/>
    <w:rsid w:val="000F76B7"/>
    <w:rsid w:val="001004E1"/>
    <w:rsid w:val="001051C9"/>
    <w:rsid w:val="00111B32"/>
    <w:rsid w:val="001128B8"/>
    <w:rsid w:val="00114ABB"/>
    <w:rsid w:val="00134F50"/>
    <w:rsid w:val="0013635C"/>
    <w:rsid w:val="00136551"/>
    <w:rsid w:val="0013687D"/>
    <w:rsid w:val="00136DE6"/>
    <w:rsid w:val="0014000B"/>
    <w:rsid w:val="0014142C"/>
    <w:rsid w:val="001432D5"/>
    <w:rsid w:val="001440FF"/>
    <w:rsid w:val="0015476D"/>
    <w:rsid w:val="00162F0B"/>
    <w:rsid w:val="00163AF1"/>
    <w:rsid w:val="0017322F"/>
    <w:rsid w:val="00174C22"/>
    <w:rsid w:val="001759C5"/>
    <w:rsid w:val="0018278E"/>
    <w:rsid w:val="001911B9"/>
    <w:rsid w:val="00191AD1"/>
    <w:rsid w:val="00191C10"/>
    <w:rsid w:val="001A1182"/>
    <w:rsid w:val="001A3083"/>
    <w:rsid w:val="001B42A4"/>
    <w:rsid w:val="001C0756"/>
    <w:rsid w:val="001C0F31"/>
    <w:rsid w:val="001C2445"/>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753A3"/>
    <w:rsid w:val="0028089A"/>
    <w:rsid w:val="00292D96"/>
    <w:rsid w:val="00294FDC"/>
    <w:rsid w:val="002A4BFD"/>
    <w:rsid w:val="002A6194"/>
    <w:rsid w:val="002B25D2"/>
    <w:rsid w:val="002C30FB"/>
    <w:rsid w:val="002D0344"/>
    <w:rsid w:val="002D11B7"/>
    <w:rsid w:val="002D3C17"/>
    <w:rsid w:val="002E2AD7"/>
    <w:rsid w:val="002E3C21"/>
    <w:rsid w:val="002E3E7A"/>
    <w:rsid w:val="002E7517"/>
    <w:rsid w:val="002E7E6D"/>
    <w:rsid w:val="002F3FDA"/>
    <w:rsid w:val="003074C4"/>
    <w:rsid w:val="00307972"/>
    <w:rsid w:val="00310D0F"/>
    <w:rsid w:val="00315352"/>
    <w:rsid w:val="00316F20"/>
    <w:rsid w:val="00324F04"/>
    <w:rsid w:val="00327B9B"/>
    <w:rsid w:val="003335CC"/>
    <w:rsid w:val="00333E0F"/>
    <w:rsid w:val="00334463"/>
    <w:rsid w:val="00334A0E"/>
    <w:rsid w:val="00347A42"/>
    <w:rsid w:val="003514A4"/>
    <w:rsid w:val="00351B16"/>
    <w:rsid w:val="00357138"/>
    <w:rsid w:val="00371B8B"/>
    <w:rsid w:val="003772B4"/>
    <w:rsid w:val="00377748"/>
    <w:rsid w:val="00390299"/>
    <w:rsid w:val="00392D3D"/>
    <w:rsid w:val="003975C4"/>
    <w:rsid w:val="003A36F5"/>
    <w:rsid w:val="003A6D23"/>
    <w:rsid w:val="003C1FF6"/>
    <w:rsid w:val="003C589F"/>
    <w:rsid w:val="003C6A88"/>
    <w:rsid w:val="003C6C2E"/>
    <w:rsid w:val="003C6F6C"/>
    <w:rsid w:val="003F1AE0"/>
    <w:rsid w:val="003F2BA0"/>
    <w:rsid w:val="003F7F4B"/>
    <w:rsid w:val="00405B1A"/>
    <w:rsid w:val="00406E65"/>
    <w:rsid w:val="0041261C"/>
    <w:rsid w:val="0041270F"/>
    <w:rsid w:val="00417830"/>
    <w:rsid w:val="00420EC3"/>
    <w:rsid w:val="0042101D"/>
    <w:rsid w:val="004219F2"/>
    <w:rsid w:val="00421A2D"/>
    <w:rsid w:val="00422BEC"/>
    <w:rsid w:val="004237B8"/>
    <w:rsid w:val="00423A32"/>
    <w:rsid w:val="00423FC5"/>
    <w:rsid w:val="00426FDF"/>
    <w:rsid w:val="00435714"/>
    <w:rsid w:val="0044061D"/>
    <w:rsid w:val="0044193D"/>
    <w:rsid w:val="004444AC"/>
    <w:rsid w:val="00446390"/>
    <w:rsid w:val="00451AE0"/>
    <w:rsid w:val="00452B8E"/>
    <w:rsid w:val="00454D26"/>
    <w:rsid w:val="00461866"/>
    <w:rsid w:val="00465C6A"/>
    <w:rsid w:val="00466ADC"/>
    <w:rsid w:val="00467CE4"/>
    <w:rsid w:val="004763B4"/>
    <w:rsid w:val="00482E02"/>
    <w:rsid w:val="00487089"/>
    <w:rsid w:val="004A0509"/>
    <w:rsid w:val="004A6D30"/>
    <w:rsid w:val="004B322A"/>
    <w:rsid w:val="004C1F85"/>
    <w:rsid w:val="004D4C86"/>
    <w:rsid w:val="004D66E6"/>
    <w:rsid w:val="004D6FAF"/>
    <w:rsid w:val="004E3B79"/>
    <w:rsid w:val="005017FA"/>
    <w:rsid w:val="00510CD7"/>
    <w:rsid w:val="005118BC"/>
    <w:rsid w:val="005155E3"/>
    <w:rsid w:val="00531CC9"/>
    <w:rsid w:val="00535145"/>
    <w:rsid w:val="00540E70"/>
    <w:rsid w:val="005425C4"/>
    <w:rsid w:val="00547A48"/>
    <w:rsid w:val="005611EA"/>
    <w:rsid w:val="005653FA"/>
    <w:rsid w:val="00566E46"/>
    <w:rsid w:val="00572F68"/>
    <w:rsid w:val="00580F08"/>
    <w:rsid w:val="00586553"/>
    <w:rsid w:val="0059373A"/>
    <w:rsid w:val="00593B0A"/>
    <w:rsid w:val="00596BDB"/>
    <w:rsid w:val="005B1BA2"/>
    <w:rsid w:val="005B3C70"/>
    <w:rsid w:val="005B7673"/>
    <w:rsid w:val="005C18E3"/>
    <w:rsid w:val="005C1E83"/>
    <w:rsid w:val="005D3D44"/>
    <w:rsid w:val="005D7E45"/>
    <w:rsid w:val="005E1D4F"/>
    <w:rsid w:val="005E25D2"/>
    <w:rsid w:val="005E3F37"/>
    <w:rsid w:val="005E5871"/>
    <w:rsid w:val="005F23A5"/>
    <w:rsid w:val="00611DFD"/>
    <w:rsid w:val="00612335"/>
    <w:rsid w:val="00613376"/>
    <w:rsid w:val="00614C95"/>
    <w:rsid w:val="00617AC3"/>
    <w:rsid w:val="00627BBD"/>
    <w:rsid w:val="00646563"/>
    <w:rsid w:val="00646A0E"/>
    <w:rsid w:val="00647648"/>
    <w:rsid w:val="00657D51"/>
    <w:rsid w:val="00662C2A"/>
    <w:rsid w:val="00663E4E"/>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6F35B6"/>
    <w:rsid w:val="00705FBA"/>
    <w:rsid w:val="00710D49"/>
    <w:rsid w:val="00715DBA"/>
    <w:rsid w:val="00733BB2"/>
    <w:rsid w:val="00733D54"/>
    <w:rsid w:val="00736387"/>
    <w:rsid w:val="0074073B"/>
    <w:rsid w:val="00742430"/>
    <w:rsid w:val="007437E6"/>
    <w:rsid w:val="00743B13"/>
    <w:rsid w:val="00752BD4"/>
    <w:rsid w:val="00773885"/>
    <w:rsid w:val="007756C0"/>
    <w:rsid w:val="007776D3"/>
    <w:rsid w:val="00780ACF"/>
    <w:rsid w:val="00782FD0"/>
    <w:rsid w:val="007830A7"/>
    <w:rsid w:val="00784C3E"/>
    <w:rsid w:val="00785E28"/>
    <w:rsid w:val="007872CF"/>
    <w:rsid w:val="007974ED"/>
    <w:rsid w:val="007B5273"/>
    <w:rsid w:val="007C0283"/>
    <w:rsid w:val="007C6B99"/>
    <w:rsid w:val="007E2A71"/>
    <w:rsid w:val="007E4BDE"/>
    <w:rsid w:val="007E7C0B"/>
    <w:rsid w:val="007F25F5"/>
    <w:rsid w:val="007F6534"/>
    <w:rsid w:val="007F6D4B"/>
    <w:rsid w:val="00800077"/>
    <w:rsid w:val="008034EE"/>
    <w:rsid w:val="00811A80"/>
    <w:rsid w:val="008125D9"/>
    <w:rsid w:val="00823C40"/>
    <w:rsid w:val="008300A0"/>
    <w:rsid w:val="0083099C"/>
    <w:rsid w:val="00832C8C"/>
    <w:rsid w:val="0083617D"/>
    <w:rsid w:val="00841B8D"/>
    <w:rsid w:val="00855E39"/>
    <w:rsid w:val="008641BF"/>
    <w:rsid w:val="008710A2"/>
    <w:rsid w:val="00872BF9"/>
    <w:rsid w:val="008777D0"/>
    <w:rsid w:val="0088647E"/>
    <w:rsid w:val="00887105"/>
    <w:rsid w:val="00896BAE"/>
    <w:rsid w:val="008C33E9"/>
    <w:rsid w:val="008C5A07"/>
    <w:rsid w:val="008C5E38"/>
    <w:rsid w:val="008D0E9C"/>
    <w:rsid w:val="008E54F7"/>
    <w:rsid w:val="008F3F30"/>
    <w:rsid w:val="008F51BE"/>
    <w:rsid w:val="008F735F"/>
    <w:rsid w:val="009039C8"/>
    <w:rsid w:val="00911B0E"/>
    <w:rsid w:val="00913295"/>
    <w:rsid w:val="0091603A"/>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16970"/>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A5DFE"/>
    <w:rsid w:val="00AB2106"/>
    <w:rsid w:val="00AC31E9"/>
    <w:rsid w:val="00AC6F7F"/>
    <w:rsid w:val="00AC73FC"/>
    <w:rsid w:val="00AD6DC1"/>
    <w:rsid w:val="00AE14D3"/>
    <w:rsid w:val="00AF2CA0"/>
    <w:rsid w:val="00B001DC"/>
    <w:rsid w:val="00B03128"/>
    <w:rsid w:val="00B0380D"/>
    <w:rsid w:val="00B055B1"/>
    <w:rsid w:val="00B06C12"/>
    <w:rsid w:val="00B11621"/>
    <w:rsid w:val="00B13BA9"/>
    <w:rsid w:val="00B23BF0"/>
    <w:rsid w:val="00B32D0E"/>
    <w:rsid w:val="00B419B8"/>
    <w:rsid w:val="00B42615"/>
    <w:rsid w:val="00B50E11"/>
    <w:rsid w:val="00B62EE8"/>
    <w:rsid w:val="00B65C9E"/>
    <w:rsid w:val="00B678A3"/>
    <w:rsid w:val="00B704A0"/>
    <w:rsid w:val="00B77006"/>
    <w:rsid w:val="00B91ABF"/>
    <w:rsid w:val="00B97FA2"/>
    <w:rsid w:val="00BC1210"/>
    <w:rsid w:val="00BC18A4"/>
    <w:rsid w:val="00BD7A55"/>
    <w:rsid w:val="00BF2D1B"/>
    <w:rsid w:val="00BF5DAB"/>
    <w:rsid w:val="00C02063"/>
    <w:rsid w:val="00C021BF"/>
    <w:rsid w:val="00C03FD5"/>
    <w:rsid w:val="00C0479F"/>
    <w:rsid w:val="00C10AC9"/>
    <w:rsid w:val="00C14E18"/>
    <w:rsid w:val="00C14FEA"/>
    <w:rsid w:val="00C25B15"/>
    <w:rsid w:val="00C310BB"/>
    <w:rsid w:val="00C312A1"/>
    <w:rsid w:val="00C354DC"/>
    <w:rsid w:val="00C35B8D"/>
    <w:rsid w:val="00C37AEE"/>
    <w:rsid w:val="00C47CA5"/>
    <w:rsid w:val="00C5335D"/>
    <w:rsid w:val="00C571EF"/>
    <w:rsid w:val="00C628A2"/>
    <w:rsid w:val="00C73D30"/>
    <w:rsid w:val="00CA4C18"/>
    <w:rsid w:val="00CB4AC5"/>
    <w:rsid w:val="00CC7C6E"/>
    <w:rsid w:val="00CD0707"/>
    <w:rsid w:val="00CD1BAF"/>
    <w:rsid w:val="00CD2A66"/>
    <w:rsid w:val="00CD486E"/>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0B08"/>
    <w:rsid w:val="00D52DD5"/>
    <w:rsid w:val="00D54AE8"/>
    <w:rsid w:val="00D568B5"/>
    <w:rsid w:val="00D60CB4"/>
    <w:rsid w:val="00D6528E"/>
    <w:rsid w:val="00D71651"/>
    <w:rsid w:val="00D8102D"/>
    <w:rsid w:val="00D83327"/>
    <w:rsid w:val="00DA377A"/>
    <w:rsid w:val="00DA42C5"/>
    <w:rsid w:val="00DA44F4"/>
    <w:rsid w:val="00DA4E63"/>
    <w:rsid w:val="00DB4B65"/>
    <w:rsid w:val="00DC188C"/>
    <w:rsid w:val="00DD5F9B"/>
    <w:rsid w:val="00DD602E"/>
    <w:rsid w:val="00DD7170"/>
    <w:rsid w:val="00DD7928"/>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77A39"/>
    <w:rsid w:val="00E91B15"/>
    <w:rsid w:val="00E97AA8"/>
    <w:rsid w:val="00EA7E93"/>
    <w:rsid w:val="00EB1B89"/>
    <w:rsid w:val="00EB2B7E"/>
    <w:rsid w:val="00EB2F38"/>
    <w:rsid w:val="00ED0A40"/>
    <w:rsid w:val="00ED1708"/>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608BE"/>
    <w:rsid w:val="00F773E7"/>
    <w:rsid w:val="00F811C9"/>
    <w:rsid w:val="00F820D6"/>
    <w:rsid w:val="00F93208"/>
    <w:rsid w:val="00F950CD"/>
    <w:rsid w:val="00F9619F"/>
    <w:rsid w:val="00FA0A8B"/>
    <w:rsid w:val="00FA56E9"/>
    <w:rsid w:val="00FB31EA"/>
    <w:rsid w:val="00FB5DD2"/>
    <w:rsid w:val="00FC0461"/>
    <w:rsid w:val="00FC0469"/>
    <w:rsid w:val="00FC0522"/>
    <w:rsid w:val="00FC6FC1"/>
    <w:rsid w:val="00FC7593"/>
    <w:rsid w:val="00FD341E"/>
    <w:rsid w:val="00FD493D"/>
    <w:rsid w:val="00FD5896"/>
    <w:rsid w:val="00FE4403"/>
    <w:rsid w:val="00FE4759"/>
    <w:rsid w:val="00FF1465"/>
    <w:rsid w:val="00FF18C0"/>
    <w:rsid w:val="00FF4A3D"/>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 w:type="paragraph" w:styleId="NormalWeb">
    <w:name w:val="Normal (Web)"/>
    <w:basedOn w:val="Normal"/>
    <w:uiPriority w:val="99"/>
    <w:semiHidden/>
    <w:unhideWhenUsed/>
    <w:rsid w:val="00292D96"/>
    <w:pPr>
      <w:spacing w:before="100" w:beforeAutospacing="1" w:after="100" w:afterAutospacing="1" w:line="240" w:lineRule="auto"/>
    </w:pPr>
    <w:rPr>
      <w:rFonts w:ascii="Aptos" w:hAnsi="Aptos" w:cs="Aptos"/>
      <w:sz w:val="24"/>
      <w:szCs w:val="24"/>
      <w:u w:color="0563C1"/>
      <w:lang w:eastAsia="zh-TW"/>
    </w:rPr>
  </w:style>
  <w:style w:type="paragraph" w:styleId="PlainText">
    <w:name w:val="Plain Text"/>
    <w:basedOn w:val="Normal"/>
    <w:link w:val="PlainTextChar"/>
    <w:uiPriority w:val="99"/>
    <w:semiHidden/>
    <w:unhideWhenUsed/>
    <w:rsid w:val="00452B8E"/>
    <w:pPr>
      <w:spacing w:after="0" w:line="240" w:lineRule="auto"/>
    </w:pPr>
    <w:rPr>
      <w:rFonts w:ascii="Calibri" w:eastAsia="SimSun" w:hAnsi="Calibri" w:cs="Calibri"/>
      <w:sz w:val="24"/>
      <w:szCs w:val="24"/>
      <w:lang w:eastAsia="zh-CN"/>
    </w:rPr>
  </w:style>
  <w:style w:type="character" w:customStyle="1" w:styleId="PlainTextChar">
    <w:name w:val="Plain Text Char"/>
    <w:basedOn w:val="DefaultParagraphFont"/>
    <w:link w:val="PlainText"/>
    <w:uiPriority w:val="99"/>
    <w:semiHidden/>
    <w:rsid w:val="00452B8E"/>
    <w:rPr>
      <w:rFonts w:ascii="Calibri" w:eastAsia="SimSun" w:hAnsi="Calibri" w:cs="Calibri"/>
      <w:sz w:val="24"/>
      <w:szCs w:val="24"/>
      <w:lang w:eastAsia="zh-CN"/>
    </w:rPr>
  </w:style>
  <w:style w:type="character" w:customStyle="1" w:styleId="gmailsignatureprefix">
    <w:name w:val="gmail_signature_prefix"/>
    <w:basedOn w:val="DefaultParagraphFont"/>
    <w:rsid w:val="00452B8E"/>
  </w:style>
  <w:style w:type="paragraph" w:customStyle="1" w:styleId="TableParagraph">
    <w:name w:val="Table Paragraph"/>
    <w:basedOn w:val="Normal"/>
    <w:uiPriority w:val="1"/>
    <w:qFormat/>
    <w:rsid w:val="00452B8E"/>
    <w:pPr>
      <w:widowControl w:val="0"/>
      <w:autoSpaceDE w:val="0"/>
      <w:autoSpaceDN w:val="0"/>
      <w:spacing w:after="0" w:line="240" w:lineRule="auto"/>
      <w:jc w:val="right"/>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1574270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800925287">
      <w:bodyDiv w:val="1"/>
      <w:marLeft w:val="0"/>
      <w:marRight w:val="0"/>
      <w:marTop w:val="0"/>
      <w:marBottom w:val="0"/>
      <w:divBdr>
        <w:top w:val="none" w:sz="0" w:space="0" w:color="auto"/>
        <w:left w:val="none" w:sz="0" w:space="0" w:color="auto"/>
        <w:bottom w:val="none" w:sz="0" w:space="0" w:color="auto"/>
        <w:right w:val="none" w:sz="0" w:space="0" w:color="auto"/>
      </w:divBdr>
    </w:div>
    <w:div w:id="904031292">
      <w:bodyDiv w:val="1"/>
      <w:marLeft w:val="0"/>
      <w:marRight w:val="0"/>
      <w:marTop w:val="0"/>
      <w:marBottom w:val="0"/>
      <w:divBdr>
        <w:top w:val="none" w:sz="0" w:space="0" w:color="auto"/>
        <w:left w:val="none" w:sz="0" w:space="0" w:color="auto"/>
        <w:bottom w:val="none" w:sz="0" w:space="0" w:color="auto"/>
        <w:right w:val="none" w:sz="0" w:space="0" w:color="auto"/>
      </w:divBdr>
    </w:div>
    <w:div w:id="1173034032">
      <w:bodyDiv w:val="1"/>
      <w:marLeft w:val="0"/>
      <w:marRight w:val="0"/>
      <w:marTop w:val="0"/>
      <w:marBottom w:val="0"/>
      <w:divBdr>
        <w:top w:val="none" w:sz="0" w:space="0" w:color="auto"/>
        <w:left w:val="none" w:sz="0" w:space="0" w:color="auto"/>
        <w:bottom w:val="none" w:sz="0" w:space="0" w:color="auto"/>
        <w:right w:val="none" w:sz="0" w:space="0" w:color="auto"/>
      </w:divBdr>
    </w:div>
    <w:div w:id="1408502668">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 w:id="1676687270">
      <w:bodyDiv w:val="1"/>
      <w:marLeft w:val="0"/>
      <w:marRight w:val="0"/>
      <w:marTop w:val="0"/>
      <w:marBottom w:val="0"/>
      <w:divBdr>
        <w:top w:val="none" w:sz="0" w:space="0" w:color="auto"/>
        <w:left w:val="none" w:sz="0" w:space="0" w:color="auto"/>
        <w:bottom w:val="none" w:sz="0" w:space="0" w:color="auto"/>
        <w:right w:val="none" w:sz="0" w:space="0" w:color="auto"/>
      </w:divBdr>
    </w:div>
    <w:div w:id="182624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hlim1@korea.kr" TargetMode="External"/><Relationship Id="rId18" Type="http://schemas.openxmlformats.org/officeDocument/2006/relationships/hyperlink" Target="mailto:jg718@kofci.org" TargetMode="External"/><Relationship Id="rId3" Type="http://schemas.openxmlformats.org/officeDocument/2006/relationships/styles" Target="styles.xml"/><Relationship Id="rId21" Type="http://schemas.openxmlformats.org/officeDocument/2006/relationships/hyperlink" Target="https://aus01.safelinks.protection.outlook.com/?url=http%3A%2F%2Fwww.fisheries.noaa.gov%2F&amp;data=05%7C02%7Csungkwon.soh%40wcpfc.int%7Cabaf5daa0ecf46550ab308dd876fd0d9%7C858bf82742fb41fa87f87b501467c272%7C0%7C0%7C638815636795286433%7CUnknown%7CTWFpbGZsb3d8eyJFbXB0eU1hcGkiOnRydWUsIlYiOiIwLjAuMDAwMCIsIlAiOiJXaW4zMiIsIkFOIjoiTWFpbCIsIldUIjoyfQ%3D%3D%7C0%7C%7C%7C&amp;sdata=LA90QszFz7nzIvnzso7aSsSxmehu5JebNk5kiYd0Cn4%3D&amp;reserved=0" TargetMode="External"/><Relationship Id="rId7" Type="http://schemas.openxmlformats.org/officeDocument/2006/relationships/endnotes" Target="endnotes.xml"/><Relationship Id="rId12" Type="http://schemas.openxmlformats.org/officeDocument/2006/relationships/hyperlink" Target="mailto:Joseph.Jack@wcpfc.int" TargetMode="External"/><Relationship Id="rId17" Type="http://schemas.openxmlformats.org/officeDocument/2006/relationships/hyperlink" Target="mailto:ccmklee@korea.kr" TargetMode="External"/><Relationship Id="rId2" Type="http://schemas.openxmlformats.org/officeDocument/2006/relationships/numbering" Target="numbering.xml"/><Relationship Id="rId16" Type="http://schemas.openxmlformats.org/officeDocument/2006/relationships/hyperlink" Target="mailto:heewon81@korea.kr" TargetMode="External"/><Relationship Id="rId20" Type="http://schemas.openxmlformats.org/officeDocument/2006/relationships/hyperlink" Target="mailto:emily.reynolds@noa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dre.Sharp@wcpfc.i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iley1126@korea.kr" TargetMode="External"/><Relationship Id="rId23" Type="http://schemas.microsoft.com/office/2011/relationships/people" Target="people.xml"/><Relationship Id="rId10" Type="http://schemas.openxmlformats.org/officeDocument/2006/relationships/hyperlink" Target="mailto:ikna@korea.kr" TargetMode="External"/><Relationship Id="rId19" Type="http://schemas.openxmlformats.org/officeDocument/2006/relationships/hyperlink" Target="mailto:shaowei0220@ms1.fa.gov.tw" TargetMode="External"/><Relationship Id="rId4" Type="http://schemas.openxmlformats.org/officeDocument/2006/relationships/settings" Target="settings.xml"/><Relationship Id="rId9" Type="http://schemas.openxmlformats.org/officeDocument/2006/relationships/hyperlink" Target="mailto:ikna@korea.kr" TargetMode="External"/><Relationship Id="rId14" Type="http://schemas.openxmlformats.org/officeDocument/2006/relationships/hyperlink" Target="mailto:Lara.Manarangi-Trott@wcpfc.i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4684</Words>
  <Characters>22343</Characters>
  <Application>Microsoft Office Word</Application>
  <DocSecurity>0</DocSecurity>
  <Lines>2792</Lines>
  <Paragraphs>1930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5</cp:revision>
  <cp:lastPrinted>2024-07-04T07:16:00Z</cp:lastPrinted>
  <dcterms:created xsi:type="dcterms:W3CDTF">2025-06-26T08:02:00Z</dcterms:created>
  <dcterms:modified xsi:type="dcterms:W3CDTF">2025-06-27T08:26:00Z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77512722bae7fcb2d360af8d26d444ac897e101b48fa5d8106dfd7e69e89d609</vt:lpwstr>
  </property>
</Properties>
</file>